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234" w:rsidRDefault="00A51135" w:rsidP="00D1685A">
      <w:pPr>
        <w:jc w:val="center"/>
        <w:rPr>
          <w:b/>
          <w:sz w:val="24"/>
          <w:szCs w:val="24"/>
        </w:rPr>
      </w:pPr>
      <w:r w:rsidRPr="00B17443">
        <w:rPr>
          <w:b/>
          <w:sz w:val="24"/>
          <w:szCs w:val="24"/>
        </w:rPr>
        <w:t xml:space="preserve">ZAPYTANIE OFERTOWE </w:t>
      </w:r>
    </w:p>
    <w:p w:rsidR="00F32D30" w:rsidRPr="000C4D1A" w:rsidRDefault="00C35F5B" w:rsidP="000C4D1A">
      <w:pPr>
        <w:jc w:val="center"/>
        <w:rPr>
          <w:b/>
          <w:sz w:val="24"/>
          <w:szCs w:val="24"/>
        </w:rPr>
      </w:pPr>
      <w:r w:rsidRPr="00B17443">
        <w:rPr>
          <w:b/>
          <w:sz w:val="24"/>
          <w:szCs w:val="24"/>
        </w:rPr>
        <w:t>z</w:t>
      </w:r>
      <w:r w:rsidR="00D1685A" w:rsidRPr="00B17443">
        <w:rPr>
          <w:b/>
          <w:sz w:val="24"/>
          <w:szCs w:val="24"/>
        </w:rPr>
        <w:t xml:space="preserve"> dnia </w:t>
      </w:r>
      <w:r w:rsidR="00F32D30">
        <w:rPr>
          <w:b/>
          <w:sz w:val="24"/>
          <w:szCs w:val="24"/>
        </w:rPr>
        <w:t>12.02.2019</w:t>
      </w:r>
      <w:r w:rsidR="00776234">
        <w:rPr>
          <w:b/>
          <w:sz w:val="24"/>
          <w:szCs w:val="24"/>
        </w:rPr>
        <w:t xml:space="preserve"> roku</w:t>
      </w:r>
      <w:r w:rsidR="00E65423">
        <w:rPr>
          <w:b/>
          <w:sz w:val="24"/>
          <w:szCs w:val="24"/>
        </w:rPr>
        <w:t xml:space="preserve"> </w:t>
      </w:r>
    </w:p>
    <w:p w:rsidR="00F32D30" w:rsidRPr="00701D44" w:rsidRDefault="00F32D30" w:rsidP="00F32D30">
      <w:pPr>
        <w:pStyle w:val="Domylne"/>
        <w:rPr>
          <w:color w:val="002060"/>
        </w:rPr>
      </w:pPr>
    </w:p>
    <w:p w:rsidR="00D1685A" w:rsidRPr="006830A2" w:rsidRDefault="00D1685A" w:rsidP="00D1685A">
      <w:pPr>
        <w:jc w:val="both"/>
        <w:rPr>
          <w:b/>
        </w:rPr>
      </w:pPr>
      <w:r w:rsidRPr="003F66CE">
        <w:rPr>
          <w:b/>
        </w:rPr>
        <w:t>SEKCJA I: ZAMAWIAJĄCY</w:t>
      </w:r>
    </w:p>
    <w:p w:rsidR="003543F2" w:rsidRDefault="00776234" w:rsidP="003543F2">
      <w:pPr>
        <w:pStyle w:val="Domylne"/>
        <w:rPr>
          <w:rFonts w:ascii="Calibri" w:eastAsia="Calibri" w:hAnsi="Calibri" w:cs="Times New Roman"/>
          <w:color w:val="auto"/>
          <w:bdr w:val="none" w:sz="0" w:space="0" w:color="auto"/>
          <w:lang w:eastAsia="en-US"/>
        </w:rPr>
      </w:pPr>
      <w:r>
        <w:rPr>
          <w:rFonts w:ascii="Calibri" w:eastAsia="Calibri" w:hAnsi="Calibri" w:cs="Times New Roman"/>
          <w:color w:val="auto"/>
          <w:bdr w:val="none" w:sz="0" w:space="0" w:color="auto"/>
          <w:lang w:eastAsia="en-US"/>
        </w:rPr>
        <w:t>AMZ-KUTNO S.A</w:t>
      </w:r>
      <w:r w:rsidR="001F0DDB">
        <w:rPr>
          <w:rFonts w:ascii="Calibri" w:eastAsia="Calibri" w:hAnsi="Calibri" w:cs="Times New Roman"/>
          <w:color w:val="auto"/>
          <w:bdr w:val="none" w:sz="0" w:space="0" w:color="auto"/>
          <w:lang w:eastAsia="en-US"/>
        </w:rPr>
        <w:t xml:space="preserve"> z siedzibą w Kutnie przy ulicy </w:t>
      </w:r>
      <w:proofErr w:type="spellStart"/>
      <w:r w:rsidR="001F0DDB">
        <w:rPr>
          <w:rFonts w:ascii="Calibri" w:eastAsia="Calibri" w:hAnsi="Calibri" w:cs="Times New Roman"/>
          <w:color w:val="auto"/>
          <w:bdr w:val="none" w:sz="0" w:space="0" w:color="auto"/>
          <w:lang w:eastAsia="en-US"/>
        </w:rPr>
        <w:t>Sklęczkowskiej</w:t>
      </w:r>
      <w:proofErr w:type="spellEnd"/>
      <w:r w:rsidR="001F0DDB">
        <w:rPr>
          <w:rFonts w:ascii="Calibri" w:eastAsia="Calibri" w:hAnsi="Calibri" w:cs="Times New Roman"/>
          <w:color w:val="auto"/>
          <w:bdr w:val="none" w:sz="0" w:space="0" w:color="auto"/>
          <w:lang w:eastAsia="en-US"/>
        </w:rPr>
        <w:t xml:space="preserve"> 18.</w:t>
      </w:r>
    </w:p>
    <w:p w:rsidR="00357E4E" w:rsidRPr="00AC5B33" w:rsidRDefault="00E65423" w:rsidP="003543F2">
      <w:pPr>
        <w:pStyle w:val="Domylne"/>
        <w:rPr>
          <w:rFonts w:ascii="Calibri" w:eastAsia="Calibri" w:hAnsi="Calibri" w:cs="Times New Roman"/>
          <w:color w:val="auto"/>
          <w:bdr w:val="none" w:sz="0" w:space="0" w:color="auto"/>
          <w:lang w:eastAsia="en-US"/>
        </w:rPr>
      </w:pPr>
      <w:r w:rsidRPr="00AC5B33">
        <w:rPr>
          <w:rFonts w:ascii="Calibri" w:eastAsia="Calibri" w:hAnsi="Calibri" w:cs="Times New Roman"/>
          <w:color w:val="auto"/>
          <w:bdr w:val="none" w:sz="0" w:space="0" w:color="auto"/>
          <w:lang w:eastAsia="en-US"/>
        </w:rPr>
        <w:t xml:space="preserve">NIP: </w:t>
      </w:r>
      <w:r w:rsidR="00776234">
        <w:rPr>
          <w:rFonts w:ascii="Calibri" w:hAnsi="Calibri"/>
        </w:rPr>
        <w:t>7752104740</w:t>
      </w:r>
    </w:p>
    <w:p w:rsidR="00357E4E" w:rsidRPr="00721265" w:rsidRDefault="00357E4E" w:rsidP="003543F2">
      <w:pPr>
        <w:pStyle w:val="Domylne"/>
        <w:rPr>
          <w:rFonts w:ascii="DejaVuSans" w:hAnsi="DejaVuSans" w:cs="DejaVuSans"/>
          <w:sz w:val="17"/>
          <w:szCs w:val="17"/>
        </w:rPr>
      </w:pPr>
      <w:r w:rsidRPr="00721265">
        <w:rPr>
          <w:rFonts w:ascii="Calibri" w:eastAsia="Calibri" w:hAnsi="Calibri" w:cs="Times New Roman"/>
          <w:color w:val="auto"/>
          <w:bdr w:val="none" w:sz="0" w:space="0" w:color="auto"/>
          <w:lang w:eastAsia="en-US"/>
        </w:rPr>
        <w:t>Dane osoby do kontaktu w sprawie zamówienia:</w:t>
      </w:r>
    </w:p>
    <w:p w:rsidR="00371F66" w:rsidRPr="00721265" w:rsidRDefault="00F32D30" w:rsidP="00371F66">
      <w:pPr>
        <w:pStyle w:val="Domylne"/>
        <w:rPr>
          <w:rFonts w:ascii="Calibri" w:eastAsia="Calibri" w:hAnsi="Calibri" w:cs="Times New Roman"/>
          <w:color w:val="auto"/>
          <w:bdr w:val="none" w:sz="0" w:space="0" w:color="auto" w:frame="1"/>
          <w:lang w:eastAsia="en-US"/>
        </w:rPr>
      </w:pPr>
      <w:r>
        <w:rPr>
          <w:rFonts w:ascii="Calibri" w:eastAsia="Calibri" w:hAnsi="Calibri" w:cs="Times New Roman"/>
          <w:color w:val="auto"/>
          <w:bdr w:val="none" w:sz="0" w:space="0" w:color="auto" w:frame="1"/>
          <w:lang w:eastAsia="en-US"/>
        </w:rPr>
        <w:t>Dominik Dębiński</w:t>
      </w:r>
    </w:p>
    <w:p w:rsidR="00371F66" w:rsidRPr="00721265" w:rsidRDefault="00371F66" w:rsidP="00371F66">
      <w:pPr>
        <w:pStyle w:val="Domylne"/>
        <w:rPr>
          <w:rFonts w:ascii="Calibri" w:eastAsia="Calibri" w:hAnsi="Calibri" w:cs="Times New Roman"/>
          <w:color w:val="auto"/>
          <w:bdr w:val="none" w:sz="0" w:space="0" w:color="auto" w:frame="1"/>
          <w:lang w:eastAsia="en-US"/>
        </w:rPr>
      </w:pPr>
      <w:r w:rsidRPr="00721265">
        <w:rPr>
          <w:rFonts w:ascii="Calibri" w:eastAsia="Calibri" w:hAnsi="Calibri" w:cs="Times New Roman"/>
          <w:color w:val="auto"/>
          <w:bdr w:val="none" w:sz="0" w:space="0" w:color="auto" w:frame="1"/>
          <w:lang w:eastAsia="en-US"/>
        </w:rPr>
        <w:t xml:space="preserve">Numer telefonu:  </w:t>
      </w:r>
      <w:r w:rsidR="00030311">
        <w:rPr>
          <w:rFonts w:ascii="Calibri" w:eastAsia="Calibri" w:hAnsi="Calibri" w:cs="Times New Roman"/>
          <w:color w:val="auto"/>
          <w:bdr w:val="none" w:sz="0" w:space="0" w:color="auto" w:frame="1"/>
          <w:lang w:eastAsia="en-US"/>
        </w:rPr>
        <w:t>+48 </w:t>
      </w:r>
      <w:r w:rsidR="00F32D30">
        <w:rPr>
          <w:rFonts w:ascii="Calibri" w:eastAsia="Calibri" w:hAnsi="Calibri" w:cs="Times New Roman"/>
          <w:color w:val="auto"/>
          <w:bdr w:val="none" w:sz="0" w:space="0" w:color="auto" w:frame="1"/>
          <w:lang w:eastAsia="en-US"/>
        </w:rPr>
        <w:t>24 357 99 13, +48 24 357 99 00</w:t>
      </w:r>
    </w:p>
    <w:p w:rsidR="00371F66" w:rsidRPr="00C115C7" w:rsidRDefault="00371F66" w:rsidP="00371F66">
      <w:pPr>
        <w:pStyle w:val="Domylne"/>
        <w:rPr>
          <w:rFonts w:ascii="Calibri" w:hAnsi="Calibri"/>
          <w:shd w:val="clear" w:color="auto" w:fill="FFFFFF"/>
        </w:rPr>
      </w:pPr>
      <w:r w:rsidRPr="00C115C7">
        <w:rPr>
          <w:rFonts w:ascii="Calibri" w:eastAsia="Calibri" w:hAnsi="Calibri" w:cs="Times New Roman"/>
          <w:color w:val="auto"/>
          <w:bdr w:val="none" w:sz="0" w:space="0" w:color="auto" w:frame="1"/>
          <w:lang w:eastAsia="en-US"/>
        </w:rPr>
        <w:t xml:space="preserve">Adres e-mail: </w:t>
      </w:r>
      <w:r w:rsidRPr="00C115C7">
        <w:rPr>
          <w:rStyle w:val="apple-converted-space"/>
          <w:rFonts w:ascii="Calibri" w:hAnsi="Calibri"/>
          <w:shd w:val="clear" w:color="auto" w:fill="FFFFFF"/>
        </w:rPr>
        <w:t> </w:t>
      </w:r>
      <w:r w:rsidRPr="00C115C7">
        <w:rPr>
          <w:rFonts w:ascii="Calibri" w:hAnsi="Calibri"/>
          <w:shd w:val="clear" w:color="auto" w:fill="FFFFFF"/>
        </w:rPr>
        <w:t xml:space="preserve"> </w:t>
      </w:r>
      <w:hyperlink r:id="rId8" w:history="1">
        <w:r w:rsidR="00C115C7" w:rsidRPr="00C115C7">
          <w:rPr>
            <w:rStyle w:val="Hipercze"/>
            <w:rFonts w:ascii="Calibri" w:hAnsi="Calibri"/>
            <w:shd w:val="clear" w:color="auto" w:fill="FFFFFF"/>
          </w:rPr>
          <w:t>d.debinski@amz.pl</w:t>
        </w:r>
      </w:hyperlink>
    </w:p>
    <w:p w:rsidR="00D1685A" w:rsidRPr="00C115C7" w:rsidRDefault="00D1685A" w:rsidP="00D1685A">
      <w:pPr>
        <w:jc w:val="both"/>
        <w:rPr>
          <w:b/>
        </w:rPr>
      </w:pPr>
    </w:p>
    <w:p w:rsidR="00F32D30" w:rsidRPr="00F32D30" w:rsidRDefault="00D1685A" w:rsidP="00F32D30">
      <w:pPr>
        <w:spacing w:after="120" w:line="240" w:lineRule="auto"/>
        <w:jc w:val="both"/>
        <w:rPr>
          <w:b/>
        </w:rPr>
      </w:pPr>
      <w:r w:rsidRPr="003F66CE">
        <w:rPr>
          <w:b/>
        </w:rPr>
        <w:t>SEKCJA II:</w:t>
      </w:r>
      <w:r w:rsidR="00FB1819">
        <w:rPr>
          <w:b/>
        </w:rPr>
        <w:t xml:space="preserve"> </w:t>
      </w:r>
      <w:r w:rsidRPr="003F66CE">
        <w:rPr>
          <w:b/>
        </w:rPr>
        <w:t xml:space="preserve">PRZEDMIOT ZAMÓWIENIA </w:t>
      </w:r>
    </w:p>
    <w:p w:rsidR="00F32D30" w:rsidRPr="00F32D30" w:rsidRDefault="00F32D30" w:rsidP="00F32D30">
      <w:pPr>
        <w:pStyle w:val="Domylne"/>
        <w:jc w:val="both"/>
        <w:rPr>
          <w:rFonts w:ascii="Calibri" w:eastAsia="Calibri" w:hAnsi="Calibri" w:cs="Times New Roman"/>
          <w:color w:val="auto"/>
          <w:bdr w:val="none" w:sz="0" w:space="0" w:color="auto"/>
          <w:lang w:eastAsia="en-US"/>
        </w:rPr>
      </w:pPr>
      <w:r w:rsidRPr="00F32D30">
        <w:rPr>
          <w:rFonts w:ascii="Calibri" w:eastAsia="Calibri" w:hAnsi="Calibri" w:cs="Times New Roman"/>
          <w:color w:val="auto"/>
          <w:bdr w:val="none" w:sz="0" w:space="0" w:color="auto"/>
          <w:lang w:eastAsia="en-US"/>
        </w:rPr>
        <w:t>Zamawiający zwraca się z prośbą o przedstawienie oferty cenowej usług</w:t>
      </w:r>
      <w:r>
        <w:rPr>
          <w:rFonts w:ascii="Calibri" w:eastAsia="Calibri" w:hAnsi="Calibri" w:cs="Times New Roman"/>
          <w:color w:val="auto"/>
          <w:bdr w:val="none" w:sz="0" w:space="0" w:color="auto"/>
          <w:lang w:eastAsia="en-US"/>
        </w:rPr>
        <w:t>i budowlanej</w:t>
      </w:r>
      <w:r w:rsidRPr="00F32D30">
        <w:rPr>
          <w:rFonts w:ascii="Calibri" w:eastAsia="Calibri" w:hAnsi="Calibri" w:cs="Times New Roman"/>
          <w:color w:val="auto"/>
          <w:bdr w:val="none" w:sz="0" w:space="0" w:color="auto"/>
          <w:lang w:eastAsia="en-US"/>
        </w:rPr>
        <w:t xml:space="preserve"> </w:t>
      </w:r>
      <w:r>
        <w:rPr>
          <w:rFonts w:ascii="Calibri" w:eastAsia="Calibri" w:hAnsi="Calibri" w:cs="Times New Roman"/>
          <w:color w:val="auto"/>
          <w:bdr w:val="none" w:sz="0" w:space="0" w:color="auto"/>
          <w:lang w:eastAsia="en-US"/>
        </w:rPr>
        <w:t xml:space="preserve">dotyczącej wykonania stanowiska badawczego do prób wodnych pojazdów. </w:t>
      </w:r>
      <w:r w:rsidRPr="00F32D30">
        <w:rPr>
          <w:rFonts w:ascii="Calibri" w:eastAsia="Calibri" w:hAnsi="Calibri" w:cs="Times New Roman"/>
          <w:color w:val="auto"/>
          <w:bdr w:val="none" w:sz="0" w:space="0" w:color="auto"/>
          <w:lang w:eastAsia="en-US"/>
        </w:rPr>
        <w:t>Inwestycja jest częścią projektu pn. „</w:t>
      </w:r>
      <w:r w:rsidR="001F0DDB" w:rsidRPr="001F0DDB">
        <w:rPr>
          <w:rFonts w:ascii="Calibri" w:eastAsia="Calibri" w:hAnsi="Calibri" w:cs="Times New Roman"/>
          <w:color w:val="auto"/>
          <w:bdr w:val="none" w:sz="0" w:space="0" w:color="auto"/>
          <w:lang w:eastAsia="en-US"/>
        </w:rPr>
        <w:t>Lekki opancerzony transporter rozpoznawczy</w:t>
      </w:r>
      <w:r w:rsidRPr="00F32D30">
        <w:rPr>
          <w:rFonts w:ascii="Calibri" w:eastAsia="Calibri" w:hAnsi="Calibri" w:cs="Times New Roman"/>
          <w:color w:val="auto"/>
          <w:bdr w:val="none" w:sz="0" w:space="0" w:color="auto"/>
          <w:lang w:eastAsia="en-US"/>
        </w:rPr>
        <w:t xml:space="preserve">” realizowanego z dofinansowaniem z </w:t>
      </w:r>
      <w:r w:rsidR="001F0DDB">
        <w:rPr>
          <w:rFonts w:ascii="Calibri" w:eastAsia="Calibri" w:hAnsi="Calibri" w:cs="Times New Roman"/>
          <w:color w:val="auto"/>
          <w:bdr w:val="none" w:sz="0" w:space="0" w:color="auto"/>
          <w:lang w:eastAsia="en-US"/>
        </w:rPr>
        <w:t>NCBR</w:t>
      </w:r>
      <w:r w:rsidRPr="00F32D30">
        <w:rPr>
          <w:rFonts w:ascii="Calibri" w:eastAsia="Calibri" w:hAnsi="Calibri" w:cs="Times New Roman"/>
          <w:color w:val="auto"/>
          <w:bdr w:val="none" w:sz="0" w:space="0" w:color="auto"/>
          <w:lang w:eastAsia="en-US"/>
        </w:rPr>
        <w:t xml:space="preserve"> w ramach </w:t>
      </w:r>
      <w:r w:rsidR="001F0DDB">
        <w:rPr>
          <w:rFonts w:ascii="Calibri" w:eastAsia="Calibri" w:hAnsi="Calibri" w:cs="Times New Roman"/>
          <w:color w:val="auto"/>
          <w:bdr w:val="none" w:sz="0" w:space="0" w:color="auto"/>
          <w:lang w:eastAsia="en-US"/>
        </w:rPr>
        <w:t>konkursu nr 4/2013.</w:t>
      </w:r>
    </w:p>
    <w:p w:rsidR="00F32D30" w:rsidRPr="003F66CE" w:rsidRDefault="00F32D30" w:rsidP="009809FF">
      <w:pPr>
        <w:spacing w:after="120" w:line="240" w:lineRule="auto"/>
        <w:jc w:val="both"/>
        <w:rPr>
          <w:b/>
        </w:rPr>
      </w:pPr>
    </w:p>
    <w:p w:rsidR="00D1685A" w:rsidRPr="003F66CE" w:rsidRDefault="00D1685A" w:rsidP="009809FF">
      <w:pPr>
        <w:numPr>
          <w:ilvl w:val="1"/>
          <w:numId w:val="2"/>
        </w:numPr>
        <w:spacing w:after="120" w:line="240" w:lineRule="auto"/>
        <w:jc w:val="both"/>
        <w:rPr>
          <w:b/>
        </w:rPr>
      </w:pPr>
      <w:r w:rsidRPr="003F66CE">
        <w:rPr>
          <w:b/>
        </w:rPr>
        <w:t>Opis zamówienia:</w:t>
      </w:r>
    </w:p>
    <w:p w:rsidR="004D72E3" w:rsidRPr="00CF7429" w:rsidRDefault="00D1685A" w:rsidP="009809FF">
      <w:pPr>
        <w:numPr>
          <w:ilvl w:val="1"/>
          <w:numId w:val="4"/>
        </w:numPr>
        <w:spacing w:after="120" w:line="240" w:lineRule="auto"/>
        <w:ind w:left="788" w:hanging="431"/>
        <w:jc w:val="both"/>
      </w:pPr>
      <w:r w:rsidRPr="00CF7429">
        <w:t>Nazwa nadana zamówieniu przez Zamawiającego:</w:t>
      </w:r>
      <w:r w:rsidR="00FB1819" w:rsidRPr="00CF7429">
        <w:t xml:space="preserve"> </w:t>
      </w:r>
      <w:r w:rsidR="00E65423" w:rsidRPr="00CF7429">
        <w:t xml:space="preserve"> </w:t>
      </w:r>
    </w:p>
    <w:p w:rsidR="006830A2" w:rsidRPr="00D06A49" w:rsidRDefault="000C4D1A" w:rsidP="00776234">
      <w:r>
        <w:t xml:space="preserve">       </w:t>
      </w:r>
      <w:r w:rsidR="001F0DDB">
        <w:t>Zbiornik do brodzenia</w:t>
      </w:r>
    </w:p>
    <w:p w:rsidR="006A25F8" w:rsidRPr="00CF7429" w:rsidRDefault="00786088" w:rsidP="009809FF">
      <w:pPr>
        <w:numPr>
          <w:ilvl w:val="1"/>
          <w:numId w:val="4"/>
        </w:numPr>
        <w:spacing w:after="120" w:line="240" w:lineRule="auto"/>
        <w:jc w:val="both"/>
      </w:pPr>
      <w:r w:rsidRPr="00CF7429">
        <w:t>Opis przedmiotu zamówienia</w:t>
      </w:r>
    </w:p>
    <w:p w:rsidR="00834428" w:rsidRDefault="00B0507F" w:rsidP="000C4D1A">
      <w:pPr>
        <w:spacing w:after="120" w:line="240" w:lineRule="auto"/>
        <w:ind w:left="360"/>
        <w:jc w:val="both"/>
        <w:rPr>
          <w:color w:val="000000" w:themeColor="text1"/>
        </w:rPr>
      </w:pPr>
      <w:r w:rsidRPr="005A6390">
        <w:t xml:space="preserve">Przedmiotem zamówienia jest </w:t>
      </w:r>
      <w:r w:rsidR="001F0DDB">
        <w:t>wykonanie</w:t>
      </w:r>
      <w:r w:rsidR="001F0DDB" w:rsidRPr="001F0DDB">
        <w:t xml:space="preserve"> stanowiska badawczego </w:t>
      </w:r>
      <w:r w:rsidR="00834428">
        <w:t>w postaci zbiornika wodnego w celu sprawdzenia pojazdów pod kątem:</w:t>
      </w:r>
    </w:p>
    <w:p w:rsidR="00834428" w:rsidRPr="00834428" w:rsidRDefault="001F0DDB" w:rsidP="000C4D1A">
      <w:pPr>
        <w:pStyle w:val="Akapitzlist"/>
        <w:numPr>
          <w:ilvl w:val="0"/>
          <w:numId w:val="21"/>
        </w:numPr>
        <w:spacing w:after="120" w:line="240" w:lineRule="auto"/>
        <w:jc w:val="both"/>
        <w:rPr>
          <w:color w:val="000000" w:themeColor="text1"/>
        </w:rPr>
      </w:pPr>
      <w:r w:rsidRPr="00834428">
        <w:rPr>
          <w:bCs/>
          <w:iCs/>
          <w:color w:val="000000" w:themeColor="text1"/>
        </w:rPr>
        <w:t xml:space="preserve">linii zanurzenia, </w:t>
      </w:r>
    </w:p>
    <w:p w:rsidR="00834428" w:rsidRPr="00834428" w:rsidRDefault="001F0DDB" w:rsidP="000C4D1A">
      <w:pPr>
        <w:pStyle w:val="Akapitzlist"/>
        <w:numPr>
          <w:ilvl w:val="0"/>
          <w:numId w:val="21"/>
        </w:numPr>
        <w:spacing w:after="120" w:line="240" w:lineRule="auto"/>
        <w:jc w:val="both"/>
        <w:rPr>
          <w:color w:val="000000" w:themeColor="text1"/>
        </w:rPr>
      </w:pPr>
      <w:r w:rsidRPr="00834428">
        <w:rPr>
          <w:bCs/>
          <w:iCs/>
          <w:color w:val="000000" w:themeColor="text1"/>
        </w:rPr>
        <w:t>kątów wjazdu i wyjazdu z wody</w:t>
      </w:r>
      <w:r w:rsidR="00834428">
        <w:rPr>
          <w:bCs/>
          <w:iCs/>
          <w:color w:val="000000" w:themeColor="text1"/>
        </w:rPr>
        <w:t>,</w:t>
      </w:r>
    </w:p>
    <w:p w:rsidR="00834428" w:rsidRPr="00834428" w:rsidRDefault="001F0DDB" w:rsidP="000C4D1A">
      <w:pPr>
        <w:pStyle w:val="Akapitzlist"/>
        <w:numPr>
          <w:ilvl w:val="0"/>
          <w:numId w:val="21"/>
        </w:numPr>
        <w:spacing w:after="120" w:line="240" w:lineRule="auto"/>
        <w:jc w:val="both"/>
        <w:rPr>
          <w:color w:val="000000" w:themeColor="text1"/>
        </w:rPr>
      </w:pPr>
      <w:r w:rsidRPr="00834428">
        <w:rPr>
          <w:bCs/>
          <w:iCs/>
          <w:color w:val="000000" w:themeColor="text1"/>
        </w:rPr>
        <w:t xml:space="preserve">szczelności korpusu, </w:t>
      </w:r>
    </w:p>
    <w:p w:rsidR="001F0DDB" w:rsidRPr="00834428" w:rsidRDefault="00834428" w:rsidP="000C4D1A">
      <w:pPr>
        <w:pStyle w:val="Akapitzlist"/>
        <w:numPr>
          <w:ilvl w:val="0"/>
          <w:numId w:val="21"/>
        </w:numPr>
        <w:spacing w:after="120" w:line="240" w:lineRule="auto"/>
        <w:jc w:val="both"/>
        <w:rPr>
          <w:color w:val="000000" w:themeColor="text1"/>
        </w:rPr>
      </w:pPr>
      <w:r>
        <w:rPr>
          <w:bCs/>
          <w:iCs/>
          <w:color w:val="000000" w:themeColor="text1"/>
        </w:rPr>
        <w:t>możliwości brodzenia,</w:t>
      </w:r>
    </w:p>
    <w:p w:rsidR="001F0DDB" w:rsidRPr="00834428" w:rsidRDefault="001F0DDB" w:rsidP="000C4D1A">
      <w:pPr>
        <w:pStyle w:val="Akapitzlist"/>
        <w:numPr>
          <w:ilvl w:val="0"/>
          <w:numId w:val="21"/>
        </w:numPr>
        <w:spacing w:after="120" w:line="240" w:lineRule="auto"/>
        <w:jc w:val="both"/>
        <w:rPr>
          <w:color w:val="000000" w:themeColor="text1"/>
        </w:rPr>
      </w:pPr>
      <w:r w:rsidRPr="00834428">
        <w:rPr>
          <w:bCs/>
          <w:iCs/>
          <w:color w:val="000000" w:themeColor="text1"/>
        </w:rPr>
        <w:t xml:space="preserve">możliwości pływania (sprawdzenie wyporności oraz zachowania </w:t>
      </w:r>
      <w:r w:rsidR="00834428">
        <w:rPr>
          <w:bCs/>
          <w:iCs/>
          <w:color w:val="000000" w:themeColor="text1"/>
        </w:rPr>
        <w:t>korpusu na wodzie).</w:t>
      </w:r>
    </w:p>
    <w:p w:rsidR="000C4D1A" w:rsidRPr="00A15422" w:rsidRDefault="00834428" w:rsidP="000C4D1A">
      <w:pPr>
        <w:spacing w:before="240" w:after="120" w:line="240" w:lineRule="auto"/>
        <w:ind w:left="426" w:hanging="426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Opis techniczny wraz z opisem sposobu wznoszenia obiektu i przekrojami zbiornika znajduje się w       Załączniku nr 1.</w:t>
      </w:r>
    </w:p>
    <w:p w:rsidR="000C4D1A" w:rsidRPr="00CF7429" w:rsidRDefault="000C4D1A" w:rsidP="000C4D1A">
      <w:pPr>
        <w:numPr>
          <w:ilvl w:val="1"/>
          <w:numId w:val="4"/>
        </w:numPr>
        <w:spacing w:before="240" w:after="120" w:line="240" w:lineRule="auto"/>
        <w:jc w:val="both"/>
      </w:pPr>
      <w:r w:rsidRPr="00CF7429">
        <w:t>T</w:t>
      </w:r>
      <w:r w:rsidR="00D1685A" w:rsidRPr="00CF7429">
        <w:t>ermin</w:t>
      </w:r>
      <w:r w:rsidR="000F4179" w:rsidRPr="00CF7429">
        <w:t xml:space="preserve"> </w:t>
      </w:r>
      <w:r w:rsidRPr="00CF7429">
        <w:t>i miejsce wykonania zamówienia</w:t>
      </w:r>
      <w:r w:rsidR="000F4179" w:rsidRPr="00CF7429">
        <w:t xml:space="preserve">: </w:t>
      </w:r>
      <w:r w:rsidR="003665A0" w:rsidRPr="00CF7429">
        <w:t xml:space="preserve"> </w:t>
      </w:r>
    </w:p>
    <w:p w:rsidR="000C4D1A" w:rsidRPr="00CF7429" w:rsidRDefault="000C4D1A" w:rsidP="000C4D1A">
      <w:pPr>
        <w:spacing w:after="0" w:line="240" w:lineRule="auto"/>
        <w:jc w:val="both"/>
      </w:pPr>
      <w:r w:rsidRPr="00CF7429">
        <w:t xml:space="preserve">        Zadanie należy wykonać w terminie 3 miesięcy od dnia podpisania umowy.</w:t>
      </w:r>
    </w:p>
    <w:p w:rsidR="000C4D1A" w:rsidRPr="00CF7429" w:rsidRDefault="000C4D1A" w:rsidP="000C4D1A">
      <w:pPr>
        <w:spacing w:after="0" w:line="240" w:lineRule="auto"/>
        <w:jc w:val="both"/>
      </w:pPr>
      <w:r w:rsidRPr="00CF7429">
        <w:t xml:space="preserve">        Miejsce wykonania zamówienia: Kutno, ulica </w:t>
      </w:r>
      <w:proofErr w:type="spellStart"/>
      <w:r w:rsidRPr="00CF7429">
        <w:t>Sklęczkowska</w:t>
      </w:r>
      <w:proofErr w:type="spellEnd"/>
      <w:r w:rsidRPr="00CF7429">
        <w:t xml:space="preserve"> 18.</w:t>
      </w:r>
    </w:p>
    <w:p w:rsidR="000C4D1A" w:rsidRPr="00CF7429" w:rsidRDefault="000C4D1A" w:rsidP="000C4D1A">
      <w:pPr>
        <w:spacing w:after="120" w:line="240" w:lineRule="auto"/>
        <w:jc w:val="both"/>
      </w:pPr>
    </w:p>
    <w:p w:rsidR="009809FF" w:rsidRDefault="00D1685A" w:rsidP="00B754E3">
      <w:pPr>
        <w:pStyle w:val="Akapitzlist"/>
        <w:numPr>
          <w:ilvl w:val="1"/>
          <w:numId w:val="4"/>
        </w:numPr>
        <w:spacing w:after="120" w:line="240" w:lineRule="auto"/>
        <w:jc w:val="both"/>
      </w:pPr>
      <w:r w:rsidRPr="00CF7429">
        <w:t>Tryb postępowania:  zapytanie ofertowe w trybie konkurencyjnym.</w:t>
      </w:r>
    </w:p>
    <w:p w:rsidR="00987039" w:rsidRPr="00CF7429" w:rsidRDefault="00987039" w:rsidP="00987039">
      <w:pPr>
        <w:spacing w:after="120" w:line="240" w:lineRule="auto"/>
        <w:jc w:val="both"/>
      </w:pPr>
      <w:bookmarkStart w:id="0" w:name="_GoBack"/>
      <w:bookmarkEnd w:id="0"/>
    </w:p>
    <w:p w:rsidR="000C4D1A" w:rsidRPr="00CF7429" w:rsidRDefault="000C4D1A" w:rsidP="000C4D1A">
      <w:pPr>
        <w:pStyle w:val="Akapitzlist"/>
        <w:spacing w:after="120" w:line="240" w:lineRule="auto"/>
        <w:ind w:left="792"/>
        <w:jc w:val="both"/>
      </w:pPr>
    </w:p>
    <w:p w:rsidR="00D1685A" w:rsidRPr="003F66CE" w:rsidRDefault="00D1685A" w:rsidP="00B754E3">
      <w:pPr>
        <w:jc w:val="both"/>
        <w:rPr>
          <w:b/>
        </w:rPr>
      </w:pPr>
      <w:r w:rsidRPr="003F66CE">
        <w:rPr>
          <w:b/>
        </w:rPr>
        <w:lastRenderedPageBreak/>
        <w:t>SEKCJA III:</w:t>
      </w:r>
      <w:r w:rsidR="00786088">
        <w:rPr>
          <w:b/>
        </w:rPr>
        <w:t xml:space="preserve"> </w:t>
      </w:r>
      <w:r w:rsidRPr="003F66CE">
        <w:rPr>
          <w:b/>
        </w:rPr>
        <w:t>POZOSTAŁE INFORMACJE (W SZCZEGÓLNOŚCI O CHARAKTERZE PRAWNYM, EKONOMICZNYM, FINANSOWYM I TECHNICZNYM):</w:t>
      </w:r>
    </w:p>
    <w:p w:rsidR="00260A31" w:rsidRDefault="00D1685A" w:rsidP="00260A31">
      <w:pPr>
        <w:numPr>
          <w:ilvl w:val="0"/>
          <w:numId w:val="3"/>
        </w:numPr>
        <w:jc w:val="both"/>
        <w:rPr>
          <w:b/>
        </w:rPr>
      </w:pPr>
      <w:r w:rsidRPr="003F66CE">
        <w:rPr>
          <w:b/>
        </w:rPr>
        <w:t>Opis warunków udziału w postępowaniu:</w:t>
      </w:r>
    </w:p>
    <w:p w:rsidR="00D1685A" w:rsidRPr="00030311" w:rsidRDefault="00D1685A" w:rsidP="004B0E2D">
      <w:pPr>
        <w:numPr>
          <w:ilvl w:val="1"/>
          <w:numId w:val="3"/>
        </w:numPr>
        <w:spacing w:line="240" w:lineRule="auto"/>
        <w:ind w:left="709" w:hanging="425"/>
        <w:jc w:val="both"/>
      </w:pPr>
      <w:r>
        <w:t xml:space="preserve">Wykonawcy biorący udział w postępowaniu muszą znajdować się w sytuacji ekonomicznej </w:t>
      </w:r>
      <w:r>
        <w:br/>
        <w:t xml:space="preserve">i finansowej zapewniającej </w:t>
      </w:r>
      <w:r w:rsidR="00E65BA3">
        <w:t>terminowe i zgodne z</w:t>
      </w:r>
      <w:r w:rsidRPr="000A1BDF">
        <w:t xml:space="preserve"> wymaganiami wykonanie zamówienia</w:t>
      </w:r>
      <w:r w:rsidR="00A215B5">
        <w:t>, muszą</w:t>
      </w:r>
      <w:r>
        <w:t xml:space="preserve"> posiadać </w:t>
      </w:r>
      <w:r w:rsidRPr="000A1BDF">
        <w:t>niezbędną wiedzę i doświadczenie oraz potencjał techniczny, a także dyspon</w:t>
      </w:r>
      <w:r>
        <w:t>ować</w:t>
      </w:r>
      <w:r w:rsidRPr="000A1BDF">
        <w:t xml:space="preserve"> </w:t>
      </w:r>
      <w:r w:rsidRPr="002A44D7">
        <w:t xml:space="preserve">osobami zdolnymi do wykonania Zamówienia. </w:t>
      </w:r>
    </w:p>
    <w:p w:rsidR="00031A99" w:rsidRDefault="00031A99" w:rsidP="004B0E2D">
      <w:pPr>
        <w:numPr>
          <w:ilvl w:val="1"/>
          <w:numId w:val="3"/>
        </w:numPr>
        <w:spacing w:line="240" w:lineRule="auto"/>
        <w:ind w:left="709" w:hanging="425"/>
        <w:jc w:val="both"/>
      </w:pPr>
      <w:r w:rsidRPr="002B1044">
        <w:t xml:space="preserve">Z postępowania wykluczeni są Wykonawcy powiązani z Zamawiającym osobowo lub kapitałowo. </w:t>
      </w:r>
    </w:p>
    <w:p w:rsidR="000F7E56" w:rsidRPr="000F7E56" w:rsidRDefault="00D1685A" w:rsidP="000F7E56">
      <w:pPr>
        <w:pStyle w:val="Akapitzlist"/>
        <w:numPr>
          <w:ilvl w:val="0"/>
          <w:numId w:val="3"/>
        </w:numPr>
        <w:rPr>
          <w:bCs/>
        </w:rPr>
      </w:pPr>
      <w:r w:rsidRPr="00F65CF5">
        <w:rPr>
          <w:b/>
        </w:rPr>
        <w:t>Kryterium oceny ofert:</w:t>
      </w:r>
      <w:r w:rsidRPr="003F66CE">
        <w:t xml:space="preserve"> </w:t>
      </w:r>
    </w:p>
    <w:p w:rsidR="000F7E56" w:rsidRPr="00CF7429" w:rsidRDefault="000F7E56" w:rsidP="00CF7429">
      <w:pPr>
        <w:rPr>
          <w:bCs/>
        </w:rPr>
      </w:pPr>
      <w:r w:rsidRPr="00CF7429">
        <w:rPr>
          <w:bCs/>
        </w:rPr>
        <w:t>Zamawiający dokona oceny ważnych ofert na podstawie następujących kryteriów:</w:t>
      </w:r>
      <w:r w:rsidRPr="00CF7429">
        <w:rPr>
          <w:bCs/>
        </w:rPr>
        <w:br/>
        <w:t>Cena – 100%.</w:t>
      </w:r>
    </w:p>
    <w:p w:rsidR="00D1685A" w:rsidRPr="00386F09" w:rsidRDefault="00D1685A" w:rsidP="000F7E56">
      <w:pPr>
        <w:pStyle w:val="Akapitzlist"/>
        <w:numPr>
          <w:ilvl w:val="0"/>
          <w:numId w:val="3"/>
        </w:numPr>
        <w:jc w:val="both"/>
        <w:rPr>
          <w:b/>
          <w:vanish/>
        </w:rPr>
      </w:pPr>
    </w:p>
    <w:p w:rsidR="00D1685A" w:rsidRPr="003F66CE" w:rsidRDefault="00D1685A" w:rsidP="006D1511">
      <w:pPr>
        <w:pStyle w:val="Akapitzlist"/>
        <w:numPr>
          <w:ilvl w:val="0"/>
          <w:numId w:val="10"/>
        </w:numPr>
        <w:contextualSpacing w:val="0"/>
        <w:jc w:val="both"/>
        <w:rPr>
          <w:b/>
          <w:vanish/>
        </w:rPr>
      </w:pPr>
    </w:p>
    <w:p w:rsidR="00D1685A" w:rsidRPr="003F66CE" w:rsidRDefault="00D1685A" w:rsidP="006D1511">
      <w:pPr>
        <w:pStyle w:val="Akapitzlist"/>
        <w:numPr>
          <w:ilvl w:val="0"/>
          <w:numId w:val="10"/>
        </w:numPr>
        <w:contextualSpacing w:val="0"/>
        <w:jc w:val="both"/>
        <w:rPr>
          <w:b/>
          <w:vanish/>
        </w:rPr>
      </w:pPr>
    </w:p>
    <w:p w:rsidR="003E2E2D" w:rsidRDefault="003E2E2D" w:rsidP="003E2E2D">
      <w:pPr>
        <w:spacing w:line="360" w:lineRule="auto"/>
        <w:jc w:val="both"/>
      </w:pPr>
      <w:r>
        <w:t xml:space="preserve">Punkty za poszczególne kryteria będą obliczane zgodnie </w:t>
      </w:r>
      <w:r w:rsidRPr="003F66CE">
        <w:t xml:space="preserve">z poniższym wzorem: </w:t>
      </w:r>
    </w:p>
    <w:p w:rsidR="00EC6F41" w:rsidRPr="003F66CE" w:rsidRDefault="0073559F" w:rsidP="00FD743D">
      <w:pPr>
        <w:spacing w:line="360" w:lineRule="auto"/>
        <w:jc w:val="both"/>
      </w:pPr>
      <m:oMathPara>
        <m:oMath>
          <m:r>
            <w:rPr>
              <w:rFonts w:ascii="Cambria Math" w:hAnsi="Cambria Math" w:cstheme="minorHAnsi"/>
            </w:rPr>
            <m:t>cena=</m:t>
          </m:r>
          <m:f>
            <m:fPr>
              <m:ctrlPr>
                <w:ins w:id="1" w:author="Anna Zając" w:date="2017-12-01T07:12:00Z">
                  <w:rPr>
                    <w:rFonts w:ascii="Cambria Math" w:hAnsi="Cambria Math" w:cstheme="minorHAnsi"/>
                    <w:i/>
                  </w:rPr>
                </w:ins>
              </m:ctrlPr>
            </m:fPr>
            <m:num>
              <m:r>
                <w:rPr>
                  <w:rFonts w:ascii="Cambria Math" w:hAnsi="Cambria Math" w:cstheme="minorHAnsi"/>
                </w:rPr>
                <m:t>najniższa cena oferowana (brutto)</m:t>
              </m:r>
            </m:num>
            <m:den>
              <m:r>
                <w:rPr>
                  <w:rFonts w:ascii="Cambria Math" w:hAnsi="Cambria Math" w:cstheme="minorHAnsi"/>
                </w:rPr>
                <m:t>cena ocenianej oferty (brutto)</m:t>
              </m:r>
            </m:den>
          </m:f>
          <m:r>
            <w:rPr>
              <w:rFonts w:ascii="Cambria Math" w:hAnsi="Cambria Math" w:cstheme="minorHAnsi"/>
            </w:rPr>
            <m:t>*100%</m:t>
          </m:r>
        </m:oMath>
      </m:oMathPara>
    </w:p>
    <w:p w:rsidR="00031A99" w:rsidRDefault="00CF7429" w:rsidP="00CF7429">
      <w:pPr>
        <w:spacing w:line="360" w:lineRule="auto"/>
        <w:ind w:left="360" w:hanging="360"/>
        <w:jc w:val="both"/>
        <w:rPr>
          <w:b/>
        </w:rPr>
      </w:pPr>
      <w:r>
        <w:rPr>
          <w:b/>
        </w:rPr>
        <w:t xml:space="preserve">3.    </w:t>
      </w:r>
      <w:r w:rsidR="00031A99" w:rsidRPr="003F66CE">
        <w:rPr>
          <w:b/>
        </w:rPr>
        <w:t>Sposób wykonania i odbioru prac:</w:t>
      </w:r>
    </w:p>
    <w:p w:rsidR="00031A99" w:rsidRDefault="00EC60D8" w:rsidP="004B0E2D">
      <w:pPr>
        <w:pStyle w:val="Akapitzlist"/>
        <w:numPr>
          <w:ilvl w:val="1"/>
          <w:numId w:val="22"/>
        </w:numPr>
        <w:spacing w:line="240" w:lineRule="auto"/>
        <w:ind w:left="709" w:hanging="425"/>
        <w:jc w:val="both"/>
      </w:pPr>
      <w:r>
        <w:t>Odbiór prac odbywać</w:t>
      </w:r>
      <w:r w:rsidR="00031A99" w:rsidRPr="003F66CE">
        <w:t xml:space="preserve"> si</w:t>
      </w:r>
      <w:r w:rsidR="00A37B4B">
        <w:t>ę</w:t>
      </w:r>
      <w:r>
        <w:t xml:space="preserve"> będzie</w:t>
      </w:r>
      <w:r w:rsidR="00A37B4B">
        <w:t xml:space="preserve"> na podstawie protokołu zdawczo-odbiorczego</w:t>
      </w:r>
      <w:r>
        <w:t>, podpisanego między Zamawiającym oraz Wykonawcą</w:t>
      </w:r>
      <w:r w:rsidR="00031A99" w:rsidRPr="003F66CE">
        <w:t>.</w:t>
      </w:r>
    </w:p>
    <w:p w:rsidR="00390E0E" w:rsidRDefault="00390E0E" w:rsidP="004B0E2D">
      <w:pPr>
        <w:pStyle w:val="Akapitzlist"/>
        <w:spacing w:line="240" w:lineRule="auto"/>
        <w:ind w:left="709" w:hanging="425"/>
        <w:jc w:val="both"/>
      </w:pPr>
    </w:p>
    <w:p w:rsidR="00031A99" w:rsidRDefault="00031A99" w:rsidP="004B0E2D">
      <w:pPr>
        <w:pStyle w:val="Akapitzlist"/>
        <w:numPr>
          <w:ilvl w:val="1"/>
          <w:numId w:val="22"/>
        </w:numPr>
        <w:spacing w:line="240" w:lineRule="auto"/>
        <w:ind w:left="709" w:hanging="425"/>
        <w:jc w:val="both"/>
      </w:pPr>
      <w:r w:rsidRPr="001369E3">
        <w:t>Płatności</w:t>
      </w:r>
      <w:r w:rsidRPr="003F66CE">
        <w:t xml:space="preserve"> związane z zakończeniem wykonywanych prac będą regulowane </w:t>
      </w:r>
      <w:r w:rsidR="00903971">
        <w:t>w terminie do 14</w:t>
      </w:r>
      <w:r w:rsidRPr="003F66CE">
        <w:t xml:space="preserve"> dni od daty wystawienia faktury na podstawie kompletnego</w:t>
      </w:r>
      <w:r w:rsidR="00F33069">
        <w:t>, zaakceptowanego przez Zamawiającego,</w:t>
      </w:r>
      <w:r w:rsidR="00A37B4B">
        <w:t xml:space="preserve"> protokołu zdawczo-odbiorczego</w:t>
      </w:r>
      <w:r w:rsidRPr="003F66CE">
        <w:t xml:space="preserve"> usługi.</w:t>
      </w:r>
    </w:p>
    <w:p w:rsidR="00903971" w:rsidRDefault="00903971" w:rsidP="00903971">
      <w:pPr>
        <w:pStyle w:val="Akapitzlist"/>
      </w:pPr>
    </w:p>
    <w:p w:rsidR="00D1685A" w:rsidRDefault="00D1685A" w:rsidP="00903971">
      <w:pPr>
        <w:pStyle w:val="Akapitzlist"/>
        <w:numPr>
          <w:ilvl w:val="0"/>
          <w:numId w:val="6"/>
        </w:numPr>
        <w:jc w:val="both"/>
        <w:rPr>
          <w:b/>
        </w:rPr>
      </w:pPr>
      <w:r w:rsidRPr="00903971">
        <w:rPr>
          <w:b/>
        </w:rPr>
        <w:t>Inne istotne warunki:</w:t>
      </w:r>
    </w:p>
    <w:p w:rsidR="00C115C7" w:rsidRPr="00903971" w:rsidRDefault="00C115C7" w:rsidP="00C115C7">
      <w:pPr>
        <w:pStyle w:val="Akapitzlist"/>
        <w:ind w:left="360"/>
        <w:jc w:val="both"/>
        <w:rPr>
          <w:b/>
        </w:rPr>
      </w:pPr>
    </w:p>
    <w:p w:rsidR="00D1685A" w:rsidRDefault="00D1685A" w:rsidP="004B0E2D">
      <w:pPr>
        <w:pStyle w:val="Akapitzlist"/>
        <w:numPr>
          <w:ilvl w:val="1"/>
          <w:numId w:val="23"/>
        </w:numPr>
        <w:spacing w:line="240" w:lineRule="auto"/>
        <w:ind w:left="709" w:hanging="425"/>
        <w:jc w:val="both"/>
      </w:pPr>
      <w:r w:rsidRPr="003F66CE">
        <w:t xml:space="preserve">Złożona oferta wiąże Wykonawcę przez 30 dni licząc od dnia wskazanego w niniejszym </w:t>
      </w:r>
      <w:r w:rsidR="00A66C33">
        <w:t>z</w:t>
      </w:r>
      <w:r w:rsidR="00A66C33" w:rsidRPr="003F66CE">
        <w:t xml:space="preserve">apytaniu </w:t>
      </w:r>
      <w:r w:rsidR="00A66C33">
        <w:t>o</w:t>
      </w:r>
      <w:r w:rsidR="00A66C33" w:rsidRPr="003F66CE">
        <w:t xml:space="preserve">fertowym </w:t>
      </w:r>
      <w:r w:rsidRPr="003F66CE">
        <w:t>jako termin składania ofert.</w:t>
      </w:r>
    </w:p>
    <w:p w:rsidR="004B0E2D" w:rsidRDefault="004B0E2D" w:rsidP="004B0E2D">
      <w:pPr>
        <w:pStyle w:val="Akapitzlist"/>
        <w:spacing w:line="240" w:lineRule="auto"/>
        <w:ind w:left="709" w:hanging="425"/>
        <w:jc w:val="both"/>
      </w:pPr>
    </w:p>
    <w:p w:rsidR="004B0E2D" w:rsidRDefault="004B0E2D" w:rsidP="004B0E2D">
      <w:pPr>
        <w:pStyle w:val="Akapitzlist"/>
        <w:numPr>
          <w:ilvl w:val="1"/>
          <w:numId w:val="23"/>
        </w:numPr>
        <w:spacing w:line="240" w:lineRule="auto"/>
        <w:ind w:left="709" w:hanging="425"/>
        <w:jc w:val="both"/>
      </w:pPr>
      <w:r>
        <w:t xml:space="preserve"> </w:t>
      </w:r>
      <w:r w:rsidR="00D1685A" w:rsidRPr="003F66CE">
        <w:t>Z Wykonawcą, którego oferta będzie najkorzystniejsza (tj. otrzyma najwyższą liczbę punktów), po wybraniu oferty, zostanie zawarta umowa na świadczenie usług</w:t>
      </w:r>
      <w:r w:rsidR="00903971">
        <w:t>.</w:t>
      </w:r>
      <w:r w:rsidR="00740CB9">
        <w:t xml:space="preserve"> </w:t>
      </w:r>
    </w:p>
    <w:p w:rsidR="004B0E2D" w:rsidRDefault="004B0E2D" w:rsidP="004B0E2D">
      <w:pPr>
        <w:pStyle w:val="Akapitzlist"/>
        <w:spacing w:line="240" w:lineRule="auto"/>
        <w:ind w:left="480"/>
        <w:jc w:val="both"/>
      </w:pPr>
    </w:p>
    <w:p w:rsidR="00D1685A" w:rsidRPr="004B0E2D" w:rsidRDefault="00D1685A" w:rsidP="004B0E2D">
      <w:pPr>
        <w:pStyle w:val="Akapitzlist"/>
        <w:numPr>
          <w:ilvl w:val="0"/>
          <w:numId w:val="6"/>
        </w:numPr>
        <w:spacing w:line="360" w:lineRule="auto"/>
        <w:jc w:val="both"/>
        <w:rPr>
          <w:b/>
        </w:rPr>
      </w:pPr>
      <w:r w:rsidRPr="004B0E2D">
        <w:rPr>
          <w:b/>
        </w:rPr>
        <w:t>Sposób przygotowania ofert, termin i miejsce złożenia oferty:</w:t>
      </w:r>
    </w:p>
    <w:p w:rsidR="004B0E2D" w:rsidRDefault="004B0E2D" w:rsidP="004B0E2D">
      <w:pPr>
        <w:pStyle w:val="Akapitzlist"/>
        <w:numPr>
          <w:ilvl w:val="1"/>
          <w:numId w:val="24"/>
        </w:numPr>
        <w:spacing w:line="240" w:lineRule="auto"/>
        <w:ind w:left="709" w:hanging="425"/>
        <w:jc w:val="both"/>
      </w:pPr>
      <w:r w:rsidRPr="004B0E2D">
        <w:t>Oferta powinna być złożona na Formularzu</w:t>
      </w:r>
      <w:r w:rsidR="001358FB">
        <w:t xml:space="preserve"> o</w:t>
      </w:r>
      <w:r w:rsidRPr="004B0E2D">
        <w:t>fertowym stanowiącym Załącznik nr 2 do niniejszego zapytania ofertowego. Formularz musi być podpisany przez osobę upoważnioną do reprezentowania firmy, zgodnie z formą reprezentacji oferenta określoną w rejestrze handlowym lub innym dokumencie właściwym dla formy organizacji firmy oferenta.</w:t>
      </w:r>
    </w:p>
    <w:p w:rsidR="004B0E2D" w:rsidRDefault="004B0E2D" w:rsidP="004B0E2D">
      <w:pPr>
        <w:spacing w:line="240" w:lineRule="auto"/>
        <w:jc w:val="both"/>
      </w:pPr>
    </w:p>
    <w:p w:rsidR="00D1685A" w:rsidRPr="004B0E2D" w:rsidRDefault="00D1685A" w:rsidP="00335058">
      <w:pPr>
        <w:pStyle w:val="Akapitzlist"/>
        <w:numPr>
          <w:ilvl w:val="1"/>
          <w:numId w:val="24"/>
        </w:numPr>
        <w:spacing w:line="240" w:lineRule="auto"/>
        <w:ind w:left="709" w:hanging="425"/>
        <w:jc w:val="both"/>
      </w:pPr>
      <w:r w:rsidRPr="003F66CE">
        <w:lastRenderedPageBreak/>
        <w:t>Ofertę można przesłać</w:t>
      </w:r>
      <w:r w:rsidR="00925D2B">
        <w:t xml:space="preserve"> pocztą na adres Zamawiającego: </w:t>
      </w:r>
      <w:r w:rsidR="00386F09">
        <w:t>AMZ-KUTNO S.A</w:t>
      </w:r>
      <w:r w:rsidR="00371F66">
        <w:t xml:space="preserve">. ul. </w:t>
      </w:r>
      <w:r w:rsidR="00386F09">
        <w:t xml:space="preserve">Sklęczkowska </w:t>
      </w:r>
      <w:r w:rsidR="00386F09" w:rsidRPr="00030311">
        <w:t>18, 99-300</w:t>
      </w:r>
      <w:r w:rsidR="00E23C0F" w:rsidRPr="00030311">
        <w:t xml:space="preserve">, </w:t>
      </w:r>
      <w:r w:rsidR="004D72E3" w:rsidRPr="00030311">
        <w:t>złożyć osobiście w siedzibie Z</w:t>
      </w:r>
      <w:r w:rsidRPr="00030311">
        <w:t>amawia</w:t>
      </w:r>
      <w:r w:rsidR="00EA5887" w:rsidRPr="00030311">
        <w:t>jącego</w:t>
      </w:r>
      <w:r w:rsidR="00E23C0F" w:rsidRPr="00030311">
        <w:t xml:space="preserve"> przy</w:t>
      </w:r>
      <w:r w:rsidR="00EA5887" w:rsidRPr="00030311">
        <w:t xml:space="preserve"> </w:t>
      </w:r>
      <w:r w:rsidR="00371F66" w:rsidRPr="00030311">
        <w:t xml:space="preserve">ul. </w:t>
      </w:r>
      <w:proofErr w:type="spellStart"/>
      <w:r w:rsidR="00386F09" w:rsidRPr="00030311">
        <w:t>Sklęczkowskiej</w:t>
      </w:r>
      <w:proofErr w:type="spellEnd"/>
      <w:r w:rsidR="00386F09" w:rsidRPr="00030311">
        <w:t xml:space="preserve"> 18</w:t>
      </w:r>
      <w:r w:rsidR="00371F66" w:rsidRPr="00030311">
        <w:t xml:space="preserve">, </w:t>
      </w:r>
      <w:r w:rsidR="00386F09" w:rsidRPr="00030311">
        <w:t>99-300</w:t>
      </w:r>
      <w:r w:rsidR="00386F09">
        <w:t xml:space="preserve"> Kutno</w:t>
      </w:r>
      <w:r w:rsidR="004B0E2D">
        <w:t xml:space="preserve">, przesłać faksem na numer </w:t>
      </w:r>
      <w:r w:rsidR="00C115C7">
        <w:t xml:space="preserve">+48 </w:t>
      </w:r>
      <w:r w:rsidR="004B0E2D">
        <w:t>24 357 99 01</w:t>
      </w:r>
      <w:r w:rsidR="00371F66">
        <w:t xml:space="preserve"> </w:t>
      </w:r>
      <w:r w:rsidR="00EA5887" w:rsidRPr="00EC6F41">
        <w:t xml:space="preserve">lub </w:t>
      </w:r>
      <w:r w:rsidR="00EC6F41" w:rsidRPr="00EC6F41">
        <w:t>przesłać e-</w:t>
      </w:r>
      <w:r w:rsidR="00EA5887" w:rsidRPr="00C04A37">
        <w:t xml:space="preserve">mailowo na adres: </w:t>
      </w:r>
      <w:hyperlink r:id="rId9" w:history="1">
        <w:r w:rsidR="004B0E2D" w:rsidRPr="00415E6A">
          <w:rPr>
            <w:rStyle w:val="Hipercze"/>
          </w:rPr>
          <w:t>d.debinski@amz.pl</w:t>
        </w:r>
      </w:hyperlink>
      <w:r w:rsidR="00371F66" w:rsidRPr="004B0E2D">
        <w:rPr>
          <w:shd w:val="clear" w:color="auto" w:fill="FFFFFF"/>
        </w:rPr>
        <w:t>.</w:t>
      </w:r>
    </w:p>
    <w:p w:rsidR="004B0E2D" w:rsidRDefault="004B0E2D" w:rsidP="00C115C7">
      <w:pPr>
        <w:pStyle w:val="Akapitzlist"/>
      </w:pPr>
    </w:p>
    <w:p w:rsidR="00D1685A" w:rsidRPr="00C115C7" w:rsidRDefault="00D1685A" w:rsidP="00C115C7">
      <w:pPr>
        <w:pStyle w:val="Akapitzlist"/>
        <w:numPr>
          <w:ilvl w:val="1"/>
          <w:numId w:val="24"/>
        </w:numPr>
        <w:spacing w:line="240" w:lineRule="auto"/>
        <w:ind w:left="709" w:hanging="425"/>
        <w:jc w:val="both"/>
      </w:pPr>
      <w:r w:rsidRPr="00B5759C">
        <w:t xml:space="preserve">Termin składania </w:t>
      </w:r>
      <w:r w:rsidRPr="00030311">
        <w:t xml:space="preserve">ofert: </w:t>
      </w:r>
      <w:r w:rsidRPr="004B0E2D">
        <w:rPr>
          <w:b/>
        </w:rPr>
        <w:t xml:space="preserve">do dnia </w:t>
      </w:r>
      <w:r w:rsidR="004B0E2D" w:rsidRPr="004B0E2D">
        <w:rPr>
          <w:b/>
        </w:rPr>
        <w:t>2</w:t>
      </w:r>
      <w:r w:rsidR="00030311" w:rsidRPr="004B0E2D">
        <w:rPr>
          <w:b/>
        </w:rPr>
        <w:t>8</w:t>
      </w:r>
      <w:r w:rsidR="00EC6F41" w:rsidRPr="004B0E2D">
        <w:rPr>
          <w:b/>
        </w:rPr>
        <w:t>.</w:t>
      </w:r>
      <w:r w:rsidR="004B0E2D" w:rsidRPr="004B0E2D">
        <w:rPr>
          <w:b/>
        </w:rPr>
        <w:t>02.2019</w:t>
      </w:r>
      <w:r w:rsidR="000E67A1" w:rsidRPr="004B0E2D">
        <w:rPr>
          <w:b/>
        </w:rPr>
        <w:t xml:space="preserve"> r.</w:t>
      </w:r>
    </w:p>
    <w:p w:rsidR="00C115C7" w:rsidRDefault="00C115C7" w:rsidP="00C115C7">
      <w:pPr>
        <w:pStyle w:val="Akapitzlist"/>
      </w:pPr>
    </w:p>
    <w:p w:rsidR="00C115C7" w:rsidRDefault="00D1685A" w:rsidP="00C115C7">
      <w:pPr>
        <w:pStyle w:val="Akapitzlist"/>
        <w:numPr>
          <w:ilvl w:val="1"/>
          <w:numId w:val="24"/>
        </w:numPr>
        <w:spacing w:line="240" w:lineRule="auto"/>
        <w:ind w:left="709" w:hanging="425"/>
        <w:jc w:val="both"/>
      </w:pPr>
      <w:r w:rsidRPr="003F66CE">
        <w:t xml:space="preserve">W trakcie postępowania dotyczącego niniejszego </w:t>
      </w:r>
      <w:r w:rsidR="0069112A">
        <w:t>z</w:t>
      </w:r>
      <w:r w:rsidR="0069112A" w:rsidRPr="003F66CE">
        <w:t xml:space="preserve">apytania </w:t>
      </w:r>
      <w:r w:rsidR="0069112A">
        <w:t>o</w:t>
      </w:r>
      <w:r w:rsidR="0069112A" w:rsidRPr="003F66CE">
        <w:t>fertowego</w:t>
      </w:r>
      <w:r w:rsidRPr="003F66CE">
        <w:t>, do jego zakończenia rozumianego jako zawarcie umowy z Wykonawcą, który złożył najkorzystniejszą ofertę, wszelkie oświadczenia, zapytania, wyjaś</w:t>
      </w:r>
      <w:r w:rsidR="00C115C7">
        <w:t>nienia, wnioski i zawiadomienia</w:t>
      </w:r>
      <w:r w:rsidRPr="003F66CE">
        <w:t xml:space="preserve"> Zamawiającego lub Wykonawców mogą być przekazywane drogą elektroniczną, chyba, że Zamawiający w danym konkretnym przypadku będzie wymagał zachowania innej formy </w:t>
      </w:r>
      <w:r w:rsidRPr="00C04A37">
        <w:t>komunikacji. Zamawiający wskazuje następujący adres e-mail</w:t>
      </w:r>
      <w:r w:rsidR="00DB4A5C" w:rsidRPr="00C04A37">
        <w:t xml:space="preserve"> oraz telefon</w:t>
      </w:r>
      <w:r w:rsidRPr="00C04A37">
        <w:t xml:space="preserve"> do komunikacji z Zamawiającym</w:t>
      </w:r>
      <w:r w:rsidR="00DB4A5C" w:rsidRPr="00C04A37">
        <w:t xml:space="preserve">: </w:t>
      </w:r>
    </w:p>
    <w:p w:rsidR="00C115C7" w:rsidRDefault="00C115C7" w:rsidP="00C115C7">
      <w:pPr>
        <w:spacing w:after="0" w:line="240" w:lineRule="auto"/>
        <w:ind w:left="716"/>
        <w:jc w:val="both"/>
      </w:pPr>
      <w:r>
        <w:t xml:space="preserve">Pan </w:t>
      </w:r>
      <w:r w:rsidRPr="00C115C7">
        <w:t>Dominik Dębiński</w:t>
      </w:r>
    </w:p>
    <w:p w:rsidR="00C115C7" w:rsidRDefault="00C115C7" w:rsidP="00C115C7">
      <w:pPr>
        <w:spacing w:after="0" w:line="240" w:lineRule="auto"/>
        <w:ind w:left="716"/>
        <w:jc w:val="both"/>
      </w:pPr>
      <w:r w:rsidRPr="00C115C7">
        <w:t>Numer telefonu:  +48 24 357 99 13, +48 24 357 99 00</w:t>
      </w:r>
    </w:p>
    <w:p w:rsidR="00630D46" w:rsidRDefault="00C115C7" w:rsidP="00C115C7">
      <w:pPr>
        <w:spacing w:after="0" w:line="240" w:lineRule="auto"/>
        <w:ind w:left="716"/>
        <w:jc w:val="both"/>
        <w:rPr>
          <w:lang w:val="en-US"/>
        </w:rPr>
      </w:pPr>
      <w:proofErr w:type="spellStart"/>
      <w:r w:rsidRPr="00C115C7">
        <w:rPr>
          <w:lang w:val="en-US"/>
        </w:rPr>
        <w:t>Adres</w:t>
      </w:r>
      <w:proofErr w:type="spellEnd"/>
      <w:r w:rsidRPr="00C115C7">
        <w:rPr>
          <w:lang w:val="en-US"/>
        </w:rPr>
        <w:t xml:space="preserve"> e-mail:   </w:t>
      </w:r>
      <w:hyperlink r:id="rId10" w:history="1">
        <w:r w:rsidRPr="00415E6A">
          <w:rPr>
            <w:rStyle w:val="Hipercze"/>
            <w:lang w:val="en-US"/>
          </w:rPr>
          <w:t>d.debinski@amz.pl</w:t>
        </w:r>
      </w:hyperlink>
    </w:p>
    <w:p w:rsidR="00C115C7" w:rsidRDefault="00C115C7" w:rsidP="00C115C7">
      <w:pPr>
        <w:spacing w:after="0" w:line="240" w:lineRule="auto"/>
        <w:jc w:val="both"/>
        <w:rPr>
          <w:lang w:val="en-US"/>
        </w:rPr>
      </w:pPr>
    </w:p>
    <w:p w:rsidR="0095746B" w:rsidRPr="00987039" w:rsidRDefault="0095746B" w:rsidP="00D1685A">
      <w:pPr>
        <w:jc w:val="both"/>
        <w:rPr>
          <w:b/>
          <w:lang w:val="en-US"/>
        </w:rPr>
      </w:pPr>
    </w:p>
    <w:p w:rsidR="00D1685A" w:rsidRPr="003F66CE" w:rsidRDefault="00D1685A" w:rsidP="00D1685A">
      <w:pPr>
        <w:jc w:val="both"/>
        <w:rPr>
          <w:b/>
        </w:rPr>
      </w:pPr>
      <w:r w:rsidRPr="003F66CE">
        <w:rPr>
          <w:b/>
        </w:rPr>
        <w:t>Załączniki:</w:t>
      </w:r>
    </w:p>
    <w:p w:rsidR="00D1685A" w:rsidRPr="00017835" w:rsidRDefault="00D1685A" w:rsidP="00D1685A">
      <w:pPr>
        <w:jc w:val="both"/>
      </w:pPr>
      <w:r w:rsidRPr="00017835">
        <w:t xml:space="preserve">- Załącznik nr 1 – </w:t>
      </w:r>
      <w:r w:rsidR="00C115C7" w:rsidRPr="00C115C7">
        <w:t>Opis techniczny wraz z opisem sposobu wznoszenia obiektu i przekrojami zbiornika</w:t>
      </w:r>
      <w:r w:rsidR="00C115C7">
        <w:t>,</w:t>
      </w:r>
    </w:p>
    <w:p w:rsidR="00D1685A" w:rsidRPr="00017835" w:rsidRDefault="00D1685A" w:rsidP="00D1685A">
      <w:pPr>
        <w:jc w:val="both"/>
      </w:pPr>
      <w:r w:rsidRPr="00017835">
        <w:t xml:space="preserve">- Załącznik nr 2 – </w:t>
      </w:r>
      <w:r w:rsidR="00C115C7">
        <w:t>F</w:t>
      </w:r>
      <w:r w:rsidR="004B0E2D" w:rsidRPr="004B0E2D">
        <w:t xml:space="preserve">ormularz ofertowy </w:t>
      </w:r>
      <w:r w:rsidR="00F27C52">
        <w:t>–</w:t>
      </w:r>
      <w:r w:rsidR="004B0E2D" w:rsidRPr="004B0E2D">
        <w:t xml:space="preserve"> wzór</w:t>
      </w:r>
      <w:r w:rsidR="00F27C52">
        <w:t>.</w:t>
      </w:r>
    </w:p>
    <w:p w:rsidR="00D1685A" w:rsidRDefault="00D1685A" w:rsidP="00D1685A">
      <w:pPr>
        <w:spacing w:after="0"/>
        <w:jc w:val="right"/>
      </w:pPr>
    </w:p>
    <w:p w:rsidR="00B8243F" w:rsidRPr="00D1685A" w:rsidRDefault="00B8243F" w:rsidP="00583366">
      <w:pPr>
        <w:spacing w:after="0"/>
      </w:pPr>
    </w:p>
    <w:sectPr w:rsidR="00B8243F" w:rsidRPr="00D1685A" w:rsidSect="009B0B99">
      <w:headerReference w:type="default" r:id="rId11"/>
      <w:footerReference w:type="default" r:id="rId12"/>
      <w:pgSz w:w="11906" w:h="16838" w:code="9"/>
      <w:pgMar w:top="1417" w:right="1417" w:bottom="1417" w:left="1417" w:header="0" w:footer="1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07D" w:rsidRDefault="00AB307D">
      <w:pPr>
        <w:spacing w:after="0" w:line="240" w:lineRule="auto"/>
      </w:pPr>
      <w:r>
        <w:separator/>
      </w:r>
    </w:p>
  </w:endnote>
  <w:endnote w:type="continuationSeparator" w:id="0">
    <w:p w:rsidR="00AB307D" w:rsidRDefault="00AB3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C4A" w:rsidRPr="00C46905" w:rsidRDefault="00FE0827" w:rsidP="00432086">
    <w:pPr>
      <w:pStyle w:val="Stopka"/>
      <w:jc w:val="righ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1728470</wp:posOffset>
              </wp:positionH>
              <wp:positionV relativeFrom="paragraph">
                <wp:posOffset>396875</wp:posOffset>
              </wp:positionV>
              <wp:extent cx="3019425" cy="414655"/>
              <wp:effectExtent l="0" t="0" r="0" b="4445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19425" cy="414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7C4A" w:rsidRPr="006C5925" w:rsidRDefault="00E97C4A" w:rsidP="00432086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36.1pt;margin-top:31.25pt;width:237.75pt;height:32.6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" filled="f" stroked="f">
              <v:textbox style="mso-fit-shape-to-text:t">
                <w:txbxContent>
                  <w:p w:rsidR="00E97C4A" w:rsidRPr="006C5925" w:rsidRDefault="00E97C4A" w:rsidP="00432086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>
              <wp:simplePos x="0" y="0"/>
              <wp:positionH relativeFrom="column">
                <wp:posOffset>-424180</wp:posOffset>
              </wp:positionH>
              <wp:positionV relativeFrom="paragraph">
                <wp:posOffset>344169</wp:posOffset>
              </wp:positionV>
              <wp:extent cx="6743700" cy="0"/>
              <wp:effectExtent l="0" t="0" r="19050" b="19050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43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15FC55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33.4pt;margin-top:27.1pt;width:531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Lhn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07D" w:rsidRDefault="00AB307D">
      <w:pPr>
        <w:spacing w:after="0" w:line="240" w:lineRule="auto"/>
      </w:pPr>
      <w:r>
        <w:separator/>
      </w:r>
    </w:p>
  </w:footnote>
  <w:footnote w:type="continuationSeparator" w:id="0">
    <w:p w:rsidR="00AB307D" w:rsidRDefault="00AB3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32" w:type="dxa"/>
      <w:tblInd w:w="-601" w:type="dxa"/>
      <w:tblBorders>
        <w:bottom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12"/>
      <w:gridCol w:w="4643"/>
      <w:gridCol w:w="2977"/>
    </w:tblGrid>
    <w:tr w:rsidR="00E97C4A" w:rsidRPr="009D54C2" w:rsidTr="00432086">
      <w:tc>
        <w:tcPr>
          <w:tcW w:w="3012" w:type="dxa"/>
          <w:vAlign w:val="center"/>
        </w:tcPr>
        <w:p w:rsidR="00E97C4A" w:rsidRPr="00C35F5B" w:rsidRDefault="00E97C4A" w:rsidP="006D1511">
          <w:pPr>
            <w:numPr>
              <w:ilvl w:val="0"/>
              <w:numId w:val="11"/>
            </w:numPr>
            <w:spacing w:after="180" w:line="240" w:lineRule="auto"/>
            <w:ind w:left="0"/>
            <w:rPr>
              <w:rFonts w:ascii="Arial" w:eastAsia="Times New Roman" w:hAnsi="Arial" w:cs="Arial"/>
              <w:color w:val="222222"/>
              <w:sz w:val="27"/>
              <w:szCs w:val="27"/>
              <w:lang w:eastAsia="pl-PL"/>
            </w:rPr>
          </w:pPr>
        </w:p>
        <w:p w:rsidR="00E97C4A" w:rsidRPr="00C35F5B" w:rsidRDefault="00E97C4A" w:rsidP="00C35F5B">
          <w:pPr>
            <w:spacing w:after="0" w:line="240" w:lineRule="auto"/>
            <w:rPr>
              <w:rFonts w:ascii="Arial" w:eastAsia="Times New Roman" w:hAnsi="Arial" w:cs="Arial"/>
              <w:vanish/>
              <w:color w:val="222222"/>
              <w:sz w:val="24"/>
              <w:szCs w:val="24"/>
              <w:lang w:eastAsia="pl-PL"/>
            </w:rPr>
          </w:pPr>
          <w:r w:rsidRPr="00C35F5B">
            <w:rPr>
              <w:rFonts w:ascii="Arial" w:eastAsia="Times New Roman" w:hAnsi="Arial" w:cs="Arial"/>
              <w:noProof/>
              <w:vanish/>
              <w:color w:val="0000FF"/>
              <w:sz w:val="24"/>
              <w:szCs w:val="24"/>
              <w:lang w:eastAsia="pl-PL"/>
            </w:rPr>
            <w:drawing>
              <wp:inline distT="0" distB="0" distL="0" distR="0">
                <wp:extent cx="2095500" cy="1057275"/>
                <wp:effectExtent l="0" t="0" r="0" b="9525"/>
                <wp:docPr id="54" name="irc_ilrp_mut" descr="ANd9GcQClGyEQ_ev1pL1JQAqhXTqqCpGzSBd7YGDrISTz6FIJUr_bYAiBQPxTs4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c_ilrp_mut" descr="ANd9GcQClGyEQ_ev1pL1JQAqhXTqqCpGzSBd7YGDrISTz6FIJUr_bYAiBQPxTs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5500" cy="1057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97C4A" w:rsidRPr="009D54C2" w:rsidRDefault="00E97C4A" w:rsidP="00432086">
          <w:pPr>
            <w:spacing w:after="120"/>
            <w:rPr>
              <w:b/>
            </w:rPr>
          </w:pPr>
        </w:p>
      </w:tc>
      <w:tc>
        <w:tcPr>
          <w:tcW w:w="4643" w:type="dxa"/>
          <w:vAlign w:val="center"/>
        </w:tcPr>
        <w:p w:rsidR="00E97C4A" w:rsidRDefault="00E97C4A" w:rsidP="00432086">
          <w:pPr>
            <w:tabs>
              <w:tab w:val="left" w:pos="4603"/>
            </w:tabs>
            <w:spacing w:after="0" w:line="240" w:lineRule="auto"/>
            <w:ind w:left="57" w:right="57"/>
            <w:jc w:val="center"/>
            <w:rPr>
              <w:sz w:val="16"/>
              <w:szCs w:val="16"/>
            </w:rPr>
          </w:pPr>
        </w:p>
        <w:p w:rsidR="00E97C4A" w:rsidRDefault="00E97C4A" w:rsidP="00432086">
          <w:pPr>
            <w:tabs>
              <w:tab w:val="left" w:pos="4603"/>
            </w:tabs>
            <w:spacing w:after="0" w:line="240" w:lineRule="auto"/>
            <w:ind w:left="57" w:right="57"/>
            <w:jc w:val="center"/>
            <w:rPr>
              <w:sz w:val="16"/>
              <w:szCs w:val="16"/>
            </w:rPr>
          </w:pPr>
        </w:p>
        <w:p w:rsidR="00E97C4A" w:rsidRPr="00987039" w:rsidRDefault="0063158C" w:rsidP="00987039">
          <w:pPr>
            <w:tabs>
              <w:tab w:val="left" w:pos="4603"/>
            </w:tabs>
            <w:spacing w:after="0" w:line="240" w:lineRule="auto"/>
            <w:ind w:left="57" w:right="57"/>
            <w:jc w:val="center"/>
            <w:rPr>
              <w:sz w:val="16"/>
              <w:szCs w:val="16"/>
            </w:rPr>
          </w:pPr>
          <w:r>
            <w:rPr>
              <w:noProof/>
              <w:lang w:eastAsia="pl-PL"/>
            </w:rPr>
            <w:drawing>
              <wp:inline distT="0" distB="0" distL="0" distR="0" wp14:anchorId="26FBD0D8" wp14:editId="2587ABD6">
                <wp:extent cx="1438275" cy="810457"/>
                <wp:effectExtent l="0" t="0" r="0" b="889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8217" cy="816059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7" w:type="dxa"/>
          <w:vAlign w:val="center"/>
        </w:tcPr>
        <w:p w:rsidR="00E97C4A" w:rsidRPr="009D54C2" w:rsidRDefault="00E97C4A" w:rsidP="00432086">
          <w:pPr>
            <w:spacing w:after="120"/>
            <w:jc w:val="right"/>
            <w:rPr>
              <w:b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5506085</wp:posOffset>
                </wp:positionH>
                <wp:positionV relativeFrom="paragraph">
                  <wp:posOffset>102235</wp:posOffset>
                </wp:positionV>
                <wp:extent cx="1743075" cy="590550"/>
                <wp:effectExtent l="0" t="0" r="9525" b="0"/>
                <wp:wrapNone/>
                <wp:docPr id="55" name="Obraz 1" descr="C:\Documents and Settings\mbukowie\Moje dokumenty\Pobieranie\Logotypy_UE_dla_projektów_fiansowanych_z_EFRR\Flaga_dla_EFRR_lewa\UE+EFRR_L-mono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Documents and Settings\mbukowie\Moje dokumenty\Pobieranie\Logotypy_UE_dla_projektów_fiansowanych_z_EFRR\Flaga_dla_EFRR_lewa\UE+EFRR_L-mono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30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pl-PL"/>
            </w:rPr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5506085</wp:posOffset>
                </wp:positionH>
                <wp:positionV relativeFrom="paragraph">
                  <wp:posOffset>102235</wp:posOffset>
                </wp:positionV>
                <wp:extent cx="1743075" cy="590550"/>
                <wp:effectExtent l="0" t="0" r="9525" b="0"/>
                <wp:wrapNone/>
                <wp:docPr id="56" name="Obraz 1" descr="C:\Documents and Settings\mbukowie\Moje dokumenty\Pobieranie\Logotypy_UE_dla_projektów_fiansowanych_z_EFRR\Flaga_dla_EFRR_lewa\UE+EFRR_L-mono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Documents and Settings\mbukowie\Moje dokumenty\Pobieranie\Logotypy_UE_dla_projektów_fiansowanych_z_EFRR\Flaga_dla_EFRR_lewa\UE+EFRR_L-mono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30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pl-PL"/>
            </w:rPr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5506085</wp:posOffset>
                </wp:positionH>
                <wp:positionV relativeFrom="paragraph">
                  <wp:posOffset>102235</wp:posOffset>
                </wp:positionV>
                <wp:extent cx="1743075" cy="590550"/>
                <wp:effectExtent l="0" t="0" r="9525" b="0"/>
                <wp:wrapNone/>
                <wp:docPr id="57" name="Obraz 1" descr="C:\Documents and Settings\mbukowie\Moje dokumenty\Pobieranie\Logotypy_UE_dla_projektów_fiansowanych_z_EFRR\Flaga_dla_EFRR_lewa\UE+EFRR_L-mono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Documents and Settings\mbukowie\Moje dokumenty\Pobieranie\Logotypy_UE_dla_projektów_fiansowanych_z_EFRR\Flaga_dla_EFRR_lewa\UE+EFRR_L-mono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30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pl-PL"/>
            </w:rPr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5506085</wp:posOffset>
                </wp:positionH>
                <wp:positionV relativeFrom="paragraph">
                  <wp:posOffset>102235</wp:posOffset>
                </wp:positionV>
                <wp:extent cx="1743075" cy="590550"/>
                <wp:effectExtent l="0" t="0" r="9525" b="0"/>
                <wp:wrapNone/>
                <wp:docPr id="58" name="Obraz 1" descr="C:\Documents and Settings\mbukowie\Moje dokumenty\Pobieranie\Logotypy_UE_dla_projektów_fiansowanych_z_EFRR\Flaga_dla_EFRR_lewa\UE+EFRR_L-mono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Documents and Settings\mbukowie\Moje dokumenty\Pobieranie\Logotypy_UE_dla_projektów_fiansowanych_z_EFRR\Flaga_dla_EFRR_lewa\UE+EFRR_L-mono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30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E97C4A" w:rsidRPr="00126A33" w:rsidRDefault="00E97C4A" w:rsidP="00432086">
    <w:pPr>
      <w:spacing w:after="0"/>
      <w:rPr>
        <w:rFonts w:ascii="Cambria" w:hAnsi="Cambria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50D"/>
    <w:multiLevelType w:val="multilevel"/>
    <w:tmpl w:val="70943FF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B283D7E"/>
    <w:multiLevelType w:val="hybridMultilevel"/>
    <w:tmpl w:val="79D677D6"/>
    <w:lvl w:ilvl="0" w:tplc="59DA5F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744764"/>
    <w:multiLevelType w:val="multilevel"/>
    <w:tmpl w:val="794CB40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92328D"/>
    <w:multiLevelType w:val="hybridMultilevel"/>
    <w:tmpl w:val="1ED8C90A"/>
    <w:lvl w:ilvl="0" w:tplc="488A22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FC4C0E"/>
    <w:multiLevelType w:val="hybridMultilevel"/>
    <w:tmpl w:val="80AA7FB8"/>
    <w:lvl w:ilvl="0" w:tplc="2340B3E2">
      <w:start w:val="1"/>
      <w:numFmt w:val="decimal"/>
      <w:lvlText w:val="%1)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9310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2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6" w15:restartNumberingAfterBreak="0">
    <w:nsid w:val="2CD116ED"/>
    <w:multiLevelType w:val="hybridMultilevel"/>
    <w:tmpl w:val="831C6638"/>
    <w:lvl w:ilvl="0" w:tplc="F4D2E5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D2E72"/>
    <w:multiLevelType w:val="hybridMultilevel"/>
    <w:tmpl w:val="CD6638C8"/>
    <w:lvl w:ilvl="0" w:tplc="A12C9E58">
      <w:start w:val="1"/>
      <w:numFmt w:val="decimal"/>
      <w:lvlText w:val="%1)"/>
      <w:lvlJc w:val="left"/>
      <w:pPr>
        <w:ind w:left="1512" w:hanging="360"/>
      </w:pPr>
      <w:rPr>
        <w:rFonts w:hint="default"/>
        <w:b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9" w15:restartNumberingAfterBreak="0">
    <w:nsid w:val="4F4E2F6F"/>
    <w:multiLevelType w:val="hybridMultilevel"/>
    <w:tmpl w:val="6C9CFF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070FC3"/>
    <w:multiLevelType w:val="multilevel"/>
    <w:tmpl w:val="DB3AF38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54E942E1"/>
    <w:multiLevelType w:val="multilevel"/>
    <w:tmpl w:val="E6DE7E06"/>
    <w:styleLink w:val="List0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="Arial" w:eastAsia="Arial" w:hAnsi="Arial" w:cs="Arial"/>
        <w:position w:val="0"/>
        <w:rtl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position w:val="0"/>
        <w:rtl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Arial" w:eastAsia="Arial" w:hAnsi="Arial" w:cs="Arial"/>
        <w:position w:val="0"/>
        <w:rtl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eastAsia="Arial" w:hAnsi="Arial" w:cs="Arial"/>
        <w:position w:val="0"/>
        <w:rtl w:val="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Arial" w:eastAsia="Arial" w:hAnsi="Arial" w:cs="Arial"/>
        <w:position w:val="0"/>
        <w:rtl w:val="0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Arial" w:eastAsia="Arial" w:hAnsi="Arial" w:cs="Arial"/>
        <w:position w:val="0"/>
        <w:rtl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eastAsia="Arial" w:hAnsi="Arial" w:cs="Arial"/>
        <w:position w:val="0"/>
        <w:rtl w:val="0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Arial" w:eastAsia="Arial" w:hAnsi="Arial" w:cs="Arial"/>
        <w:position w:val="0"/>
        <w:rtl w:val="0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Arial" w:eastAsia="Arial" w:hAnsi="Arial" w:cs="Arial"/>
        <w:position w:val="0"/>
        <w:rtl w:val="0"/>
      </w:rPr>
    </w:lvl>
  </w:abstractNum>
  <w:abstractNum w:abstractNumId="12" w15:restartNumberingAfterBreak="0">
    <w:nsid w:val="5BF2218D"/>
    <w:multiLevelType w:val="multilevel"/>
    <w:tmpl w:val="CC6CD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865C30"/>
    <w:multiLevelType w:val="hybridMultilevel"/>
    <w:tmpl w:val="B6684CF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DE664A"/>
    <w:multiLevelType w:val="multilevel"/>
    <w:tmpl w:val="EB9A0F32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2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5" w15:restartNumberingAfterBreak="0">
    <w:nsid w:val="6CBA7A6C"/>
    <w:multiLevelType w:val="multilevel"/>
    <w:tmpl w:val="D9B6B9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D675A33"/>
    <w:multiLevelType w:val="multilevel"/>
    <w:tmpl w:val="260298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E353A30"/>
    <w:multiLevelType w:val="hybridMultilevel"/>
    <w:tmpl w:val="FCA2797A"/>
    <w:lvl w:ilvl="0" w:tplc="39E44C8A">
      <w:start w:val="3"/>
      <w:numFmt w:val="decimal"/>
      <w:lvlText w:val="%1.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5D7F92"/>
    <w:multiLevelType w:val="hybridMultilevel"/>
    <w:tmpl w:val="01149D4A"/>
    <w:lvl w:ilvl="0" w:tplc="BF940D86">
      <w:start w:val="1"/>
      <w:numFmt w:val="decimal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177F63"/>
    <w:multiLevelType w:val="hybridMultilevel"/>
    <w:tmpl w:val="AC7A3E1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0A7D82"/>
    <w:multiLevelType w:val="multilevel"/>
    <w:tmpl w:val="7A00CD68"/>
    <w:styleLink w:val="Kreski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position w:val="4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position w:val="4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position w:val="4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position w:val="4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position w:val="4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position w:val="4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position w:val="4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position w:val="4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position w:val="4"/>
      </w:rPr>
    </w:lvl>
  </w:abstractNum>
  <w:abstractNum w:abstractNumId="21" w15:restartNumberingAfterBreak="0">
    <w:nsid w:val="7A1A0823"/>
    <w:multiLevelType w:val="multilevel"/>
    <w:tmpl w:val="8B829ED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A9C79A6"/>
    <w:multiLevelType w:val="multilevel"/>
    <w:tmpl w:val="E320BC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B397B8E"/>
    <w:multiLevelType w:val="multilevel"/>
    <w:tmpl w:val="77987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23"/>
  </w:num>
  <w:num w:numId="3">
    <w:abstractNumId w:val="2"/>
  </w:num>
  <w:num w:numId="4">
    <w:abstractNumId w:val="5"/>
  </w:num>
  <w:num w:numId="5">
    <w:abstractNumId w:val="4"/>
  </w:num>
  <w:num w:numId="6">
    <w:abstractNumId w:val="22"/>
  </w:num>
  <w:num w:numId="7">
    <w:abstractNumId w:val="7"/>
  </w:num>
  <w:num w:numId="8">
    <w:abstractNumId w:val="9"/>
  </w:num>
  <w:num w:numId="9">
    <w:abstractNumId w:val="21"/>
  </w:num>
  <w:num w:numId="10">
    <w:abstractNumId w:val="16"/>
  </w:num>
  <w:num w:numId="11">
    <w:abstractNumId w:val="12"/>
  </w:num>
  <w:num w:numId="12">
    <w:abstractNumId w:val="17"/>
  </w:num>
  <w:num w:numId="13">
    <w:abstractNumId w:val="3"/>
  </w:num>
  <w:num w:numId="14">
    <w:abstractNumId w:val="11"/>
  </w:num>
  <w:num w:numId="15">
    <w:abstractNumId w:val="20"/>
  </w:num>
  <w:num w:numId="16">
    <w:abstractNumId w:val="18"/>
  </w:num>
  <w:num w:numId="17">
    <w:abstractNumId w:val="6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3"/>
  </w:num>
  <w:num w:numId="21">
    <w:abstractNumId w:val="1"/>
  </w:num>
  <w:num w:numId="22">
    <w:abstractNumId w:val="15"/>
  </w:num>
  <w:num w:numId="23">
    <w:abstractNumId w:val="0"/>
  </w:num>
  <w:num w:numId="24">
    <w:abstractNumId w:val="10"/>
  </w:num>
  <w:numIdMacAtCleanup w:val="1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Zając">
    <w15:presenceInfo w15:providerId="None" w15:userId="Anna Zają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51F"/>
    <w:rsid w:val="000042C3"/>
    <w:rsid w:val="00017835"/>
    <w:rsid w:val="00025E9C"/>
    <w:rsid w:val="00030311"/>
    <w:rsid w:val="00031A99"/>
    <w:rsid w:val="0003693F"/>
    <w:rsid w:val="00037F9B"/>
    <w:rsid w:val="00054596"/>
    <w:rsid w:val="00072310"/>
    <w:rsid w:val="00076EE1"/>
    <w:rsid w:val="0009234B"/>
    <w:rsid w:val="00095B22"/>
    <w:rsid w:val="000A04C4"/>
    <w:rsid w:val="000C4D1A"/>
    <w:rsid w:val="000C6E1F"/>
    <w:rsid w:val="000C7F43"/>
    <w:rsid w:val="000D369A"/>
    <w:rsid w:val="000E67A1"/>
    <w:rsid w:val="000F4179"/>
    <w:rsid w:val="000F50C6"/>
    <w:rsid w:val="000F5FF6"/>
    <w:rsid w:val="000F7E56"/>
    <w:rsid w:val="0010251F"/>
    <w:rsid w:val="001051BD"/>
    <w:rsid w:val="001054CB"/>
    <w:rsid w:val="00105F18"/>
    <w:rsid w:val="00106467"/>
    <w:rsid w:val="00111A73"/>
    <w:rsid w:val="001358FB"/>
    <w:rsid w:val="001369E3"/>
    <w:rsid w:val="001471F3"/>
    <w:rsid w:val="0016287E"/>
    <w:rsid w:val="00173E55"/>
    <w:rsid w:val="001766D6"/>
    <w:rsid w:val="001836D1"/>
    <w:rsid w:val="001923DC"/>
    <w:rsid w:val="001925E5"/>
    <w:rsid w:val="001948CB"/>
    <w:rsid w:val="00195B8A"/>
    <w:rsid w:val="00195F37"/>
    <w:rsid w:val="001A188E"/>
    <w:rsid w:val="001B3587"/>
    <w:rsid w:val="001B5768"/>
    <w:rsid w:val="001C44E2"/>
    <w:rsid w:val="001D58ED"/>
    <w:rsid w:val="001E1D3F"/>
    <w:rsid w:val="001E25D0"/>
    <w:rsid w:val="001F0DDB"/>
    <w:rsid w:val="00203BBD"/>
    <w:rsid w:val="002326DC"/>
    <w:rsid w:val="00233A25"/>
    <w:rsid w:val="00240359"/>
    <w:rsid w:val="0025255E"/>
    <w:rsid w:val="002526B9"/>
    <w:rsid w:val="00260A31"/>
    <w:rsid w:val="002616D2"/>
    <w:rsid w:val="00284654"/>
    <w:rsid w:val="00290288"/>
    <w:rsid w:val="002918AC"/>
    <w:rsid w:val="002972B0"/>
    <w:rsid w:val="002A44D7"/>
    <w:rsid w:val="002A4FA0"/>
    <w:rsid w:val="002B0E45"/>
    <w:rsid w:val="002C0862"/>
    <w:rsid w:val="002C3800"/>
    <w:rsid w:val="002E1765"/>
    <w:rsid w:val="002E4060"/>
    <w:rsid w:val="002F004A"/>
    <w:rsid w:val="002F13AA"/>
    <w:rsid w:val="0030750A"/>
    <w:rsid w:val="00323905"/>
    <w:rsid w:val="0032576C"/>
    <w:rsid w:val="003263CF"/>
    <w:rsid w:val="00335058"/>
    <w:rsid w:val="003543F2"/>
    <w:rsid w:val="00357E4E"/>
    <w:rsid w:val="0036356B"/>
    <w:rsid w:val="00364631"/>
    <w:rsid w:val="003665A0"/>
    <w:rsid w:val="00367B1F"/>
    <w:rsid w:val="00371F66"/>
    <w:rsid w:val="00372CD6"/>
    <w:rsid w:val="00373A06"/>
    <w:rsid w:val="0038127E"/>
    <w:rsid w:val="00386F09"/>
    <w:rsid w:val="003909D1"/>
    <w:rsid w:val="00390E0E"/>
    <w:rsid w:val="003912E4"/>
    <w:rsid w:val="00392A70"/>
    <w:rsid w:val="00397057"/>
    <w:rsid w:val="003A019D"/>
    <w:rsid w:val="003A3B12"/>
    <w:rsid w:val="003C53FA"/>
    <w:rsid w:val="003D1C62"/>
    <w:rsid w:val="003D6886"/>
    <w:rsid w:val="003E2CAE"/>
    <w:rsid w:val="003E2E2D"/>
    <w:rsid w:val="003E4D3A"/>
    <w:rsid w:val="003E7126"/>
    <w:rsid w:val="003F1B8A"/>
    <w:rsid w:val="003F1EBE"/>
    <w:rsid w:val="0040396D"/>
    <w:rsid w:val="00407FEE"/>
    <w:rsid w:val="0041774C"/>
    <w:rsid w:val="00420173"/>
    <w:rsid w:val="00431050"/>
    <w:rsid w:val="00432086"/>
    <w:rsid w:val="00451125"/>
    <w:rsid w:val="00453294"/>
    <w:rsid w:val="00455A80"/>
    <w:rsid w:val="00455E29"/>
    <w:rsid w:val="0046439F"/>
    <w:rsid w:val="004671FF"/>
    <w:rsid w:val="00470F5D"/>
    <w:rsid w:val="00473B2F"/>
    <w:rsid w:val="00486B4C"/>
    <w:rsid w:val="004872DA"/>
    <w:rsid w:val="00491E8D"/>
    <w:rsid w:val="004A703E"/>
    <w:rsid w:val="004B0E2D"/>
    <w:rsid w:val="004D26F5"/>
    <w:rsid w:val="004D4D13"/>
    <w:rsid w:val="004D50ED"/>
    <w:rsid w:val="004D6537"/>
    <w:rsid w:val="004D72E3"/>
    <w:rsid w:val="004E41B7"/>
    <w:rsid w:val="004F7E13"/>
    <w:rsid w:val="00504023"/>
    <w:rsid w:val="0051278A"/>
    <w:rsid w:val="00514B61"/>
    <w:rsid w:val="00515C97"/>
    <w:rsid w:val="0052640B"/>
    <w:rsid w:val="00540D42"/>
    <w:rsid w:val="00541CB1"/>
    <w:rsid w:val="00545D4F"/>
    <w:rsid w:val="00545FCB"/>
    <w:rsid w:val="005608A4"/>
    <w:rsid w:val="005614D0"/>
    <w:rsid w:val="00573DED"/>
    <w:rsid w:val="00577901"/>
    <w:rsid w:val="00583366"/>
    <w:rsid w:val="00584F82"/>
    <w:rsid w:val="005854C6"/>
    <w:rsid w:val="005906F8"/>
    <w:rsid w:val="00593CEA"/>
    <w:rsid w:val="0059453F"/>
    <w:rsid w:val="00596652"/>
    <w:rsid w:val="00597DFE"/>
    <w:rsid w:val="005A0D8E"/>
    <w:rsid w:val="005A0DC6"/>
    <w:rsid w:val="005A6390"/>
    <w:rsid w:val="005C1FEA"/>
    <w:rsid w:val="005C2DE7"/>
    <w:rsid w:val="005D46F7"/>
    <w:rsid w:val="005E620C"/>
    <w:rsid w:val="005E6269"/>
    <w:rsid w:val="00607CF3"/>
    <w:rsid w:val="006154B3"/>
    <w:rsid w:val="00623EF8"/>
    <w:rsid w:val="00630D46"/>
    <w:rsid w:val="0063158C"/>
    <w:rsid w:val="0065310A"/>
    <w:rsid w:val="0066571B"/>
    <w:rsid w:val="00670BA1"/>
    <w:rsid w:val="00677440"/>
    <w:rsid w:val="00680DE9"/>
    <w:rsid w:val="006830A2"/>
    <w:rsid w:val="00684D10"/>
    <w:rsid w:val="006854D3"/>
    <w:rsid w:val="00685A7E"/>
    <w:rsid w:val="0068660E"/>
    <w:rsid w:val="006876B2"/>
    <w:rsid w:val="0069112A"/>
    <w:rsid w:val="00693B0B"/>
    <w:rsid w:val="0069689E"/>
    <w:rsid w:val="00697B01"/>
    <w:rsid w:val="006A25F8"/>
    <w:rsid w:val="006B0636"/>
    <w:rsid w:val="006C0B8D"/>
    <w:rsid w:val="006C5925"/>
    <w:rsid w:val="006D0F1B"/>
    <w:rsid w:val="006D1511"/>
    <w:rsid w:val="006E50A2"/>
    <w:rsid w:val="006F1877"/>
    <w:rsid w:val="007003B5"/>
    <w:rsid w:val="0070179B"/>
    <w:rsid w:val="00701D44"/>
    <w:rsid w:val="00707C5E"/>
    <w:rsid w:val="00721265"/>
    <w:rsid w:val="007233A8"/>
    <w:rsid w:val="007236EB"/>
    <w:rsid w:val="00723B2E"/>
    <w:rsid w:val="00726C71"/>
    <w:rsid w:val="00731258"/>
    <w:rsid w:val="00734370"/>
    <w:rsid w:val="0073559F"/>
    <w:rsid w:val="00736F10"/>
    <w:rsid w:val="00740CB9"/>
    <w:rsid w:val="007439AA"/>
    <w:rsid w:val="0075356E"/>
    <w:rsid w:val="0075573C"/>
    <w:rsid w:val="00756A5D"/>
    <w:rsid w:val="00757B34"/>
    <w:rsid w:val="007606E3"/>
    <w:rsid w:val="007634E6"/>
    <w:rsid w:val="00765E80"/>
    <w:rsid w:val="00774DA3"/>
    <w:rsid w:val="00776234"/>
    <w:rsid w:val="007762AC"/>
    <w:rsid w:val="00786088"/>
    <w:rsid w:val="00797B1C"/>
    <w:rsid w:val="007A4782"/>
    <w:rsid w:val="007A635F"/>
    <w:rsid w:val="007C1E96"/>
    <w:rsid w:val="007C2975"/>
    <w:rsid w:val="007C40A1"/>
    <w:rsid w:val="007C4642"/>
    <w:rsid w:val="007D46F6"/>
    <w:rsid w:val="007E3AAC"/>
    <w:rsid w:val="007F5995"/>
    <w:rsid w:val="00800D93"/>
    <w:rsid w:val="008061B8"/>
    <w:rsid w:val="00817714"/>
    <w:rsid w:val="00821632"/>
    <w:rsid w:val="00834428"/>
    <w:rsid w:val="00836385"/>
    <w:rsid w:val="00842F14"/>
    <w:rsid w:val="0084447A"/>
    <w:rsid w:val="00872398"/>
    <w:rsid w:val="00872D85"/>
    <w:rsid w:val="00877A4B"/>
    <w:rsid w:val="00890896"/>
    <w:rsid w:val="008A2C47"/>
    <w:rsid w:val="008A7A42"/>
    <w:rsid w:val="008B07A7"/>
    <w:rsid w:val="008B5F5B"/>
    <w:rsid w:val="008C0968"/>
    <w:rsid w:val="008C17FD"/>
    <w:rsid w:val="008C3A4C"/>
    <w:rsid w:val="008C51D6"/>
    <w:rsid w:val="008D4964"/>
    <w:rsid w:val="008D7CB0"/>
    <w:rsid w:val="008E1333"/>
    <w:rsid w:val="008F7530"/>
    <w:rsid w:val="00903971"/>
    <w:rsid w:val="00912EA8"/>
    <w:rsid w:val="009148A2"/>
    <w:rsid w:val="00915F78"/>
    <w:rsid w:val="00917AB3"/>
    <w:rsid w:val="00925D2B"/>
    <w:rsid w:val="00934E5B"/>
    <w:rsid w:val="0094243A"/>
    <w:rsid w:val="00943926"/>
    <w:rsid w:val="00944C24"/>
    <w:rsid w:val="00945FAD"/>
    <w:rsid w:val="00946D70"/>
    <w:rsid w:val="009505E8"/>
    <w:rsid w:val="009546B9"/>
    <w:rsid w:val="0095746B"/>
    <w:rsid w:val="00962FA8"/>
    <w:rsid w:val="009641FA"/>
    <w:rsid w:val="0097249C"/>
    <w:rsid w:val="009809FF"/>
    <w:rsid w:val="00986E73"/>
    <w:rsid w:val="00987039"/>
    <w:rsid w:val="00987AFC"/>
    <w:rsid w:val="00991AA0"/>
    <w:rsid w:val="00993B47"/>
    <w:rsid w:val="00993C5F"/>
    <w:rsid w:val="009B0B99"/>
    <w:rsid w:val="009B0E50"/>
    <w:rsid w:val="009B1D5F"/>
    <w:rsid w:val="009B5B25"/>
    <w:rsid w:val="009D0DA8"/>
    <w:rsid w:val="009D1A80"/>
    <w:rsid w:val="009D5FB3"/>
    <w:rsid w:val="009D621A"/>
    <w:rsid w:val="009E16FF"/>
    <w:rsid w:val="009E292C"/>
    <w:rsid w:val="009E7D20"/>
    <w:rsid w:val="009F69B6"/>
    <w:rsid w:val="00A101E2"/>
    <w:rsid w:val="00A132D4"/>
    <w:rsid w:val="00A1456F"/>
    <w:rsid w:val="00A15422"/>
    <w:rsid w:val="00A215B5"/>
    <w:rsid w:val="00A23118"/>
    <w:rsid w:val="00A24219"/>
    <w:rsid w:val="00A37B4B"/>
    <w:rsid w:val="00A51135"/>
    <w:rsid w:val="00A5418C"/>
    <w:rsid w:val="00A66C33"/>
    <w:rsid w:val="00A900BA"/>
    <w:rsid w:val="00A965CE"/>
    <w:rsid w:val="00AA0ED1"/>
    <w:rsid w:val="00AB0688"/>
    <w:rsid w:val="00AB307D"/>
    <w:rsid w:val="00AB5C99"/>
    <w:rsid w:val="00AB76DE"/>
    <w:rsid w:val="00AC5B33"/>
    <w:rsid w:val="00AC6177"/>
    <w:rsid w:val="00AD3E95"/>
    <w:rsid w:val="00AD40F5"/>
    <w:rsid w:val="00AE2819"/>
    <w:rsid w:val="00AE6F33"/>
    <w:rsid w:val="00AF023F"/>
    <w:rsid w:val="00B0507F"/>
    <w:rsid w:val="00B07F34"/>
    <w:rsid w:val="00B17443"/>
    <w:rsid w:val="00B428D8"/>
    <w:rsid w:val="00B540EF"/>
    <w:rsid w:val="00B5759C"/>
    <w:rsid w:val="00B6177B"/>
    <w:rsid w:val="00B64A62"/>
    <w:rsid w:val="00B67251"/>
    <w:rsid w:val="00B7175B"/>
    <w:rsid w:val="00B754E3"/>
    <w:rsid w:val="00B76D34"/>
    <w:rsid w:val="00B8243F"/>
    <w:rsid w:val="00B872A9"/>
    <w:rsid w:val="00B91E49"/>
    <w:rsid w:val="00BA2AAA"/>
    <w:rsid w:val="00BC75D8"/>
    <w:rsid w:val="00BC7D32"/>
    <w:rsid w:val="00BD3E08"/>
    <w:rsid w:val="00BD40F5"/>
    <w:rsid w:val="00BE2E75"/>
    <w:rsid w:val="00BE3D31"/>
    <w:rsid w:val="00BE49CB"/>
    <w:rsid w:val="00BF61F1"/>
    <w:rsid w:val="00BF7814"/>
    <w:rsid w:val="00C04A37"/>
    <w:rsid w:val="00C115C7"/>
    <w:rsid w:val="00C13002"/>
    <w:rsid w:val="00C1300A"/>
    <w:rsid w:val="00C21588"/>
    <w:rsid w:val="00C23F15"/>
    <w:rsid w:val="00C31E7D"/>
    <w:rsid w:val="00C35F5B"/>
    <w:rsid w:val="00C500EA"/>
    <w:rsid w:val="00C52C03"/>
    <w:rsid w:val="00C70814"/>
    <w:rsid w:val="00C834B0"/>
    <w:rsid w:val="00C84EE5"/>
    <w:rsid w:val="00C86DCC"/>
    <w:rsid w:val="00CA2D3E"/>
    <w:rsid w:val="00CC29F8"/>
    <w:rsid w:val="00CC4227"/>
    <w:rsid w:val="00CC4420"/>
    <w:rsid w:val="00CD12BC"/>
    <w:rsid w:val="00CE1ADA"/>
    <w:rsid w:val="00CF7429"/>
    <w:rsid w:val="00D04AF8"/>
    <w:rsid w:val="00D06A49"/>
    <w:rsid w:val="00D13A63"/>
    <w:rsid w:val="00D1685A"/>
    <w:rsid w:val="00D2288F"/>
    <w:rsid w:val="00D252A2"/>
    <w:rsid w:val="00D26D9B"/>
    <w:rsid w:val="00D27139"/>
    <w:rsid w:val="00D51620"/>
    <w:rsid w:val="00D529E6"/>
    <w:rsid w:val="00D54305"/>
    <w:rsid w:val="00D57F66"/>
    <w:rsid w:val="00D6243D"/>
    <w:rsid w:val="00D759BE"/>
    <w:rsid w:val="00D815EB"/>
    <w:rsid w:val="00D83EAF"/>
    <w:rsid w:val="00D87ED2"/>
    <w:rsid w:val="00D93853"/>
    <w:rsid w:val="00DB4A5C"/>
    <w:rsid w:val="00DE1F55"/>
    <w:rsid w:val="00DF105A"/>
    <w:rsid w:val="00E11673"/>
    <w:rsid w:val="00E235B8"/>
    <w:rsid w:val="00E23C0F"/>
    <w:rsid w:val="00E307A3"/>
    <w:rsid w:val="00E30B71"/>
    <w:rsid w:val="00E31902"/>
    <w:rsid w:val="00E46725"/>
    <w:rsid w:val="00E60F01"/>
    <w:rsid w:val="00E63779"/>
    <w:rsid w:val="00E65423"/>
    <w:rsid w:val="00E65BA3"/>
    <w:rsid w:val="00E66992"/>
    <w:rsid w:val="00E74942"/>
    <w:rsid w:val="00E76890"/>
    <w:rsid w:val="00E82D4F"/>
    <w:rsid w:val="00E830C7"/>
    <w:rsid w:val="00E92745"/>
    <w:rsid w:val="00E97C4A"/>
    <w:rsid w:val="00EA02D4"/>
    <w:rsid w:val="00EA1F64"/>
    <w:rsid w:val="00EA573C"/>
    <w:rsid w:val="00EA5887"/>
    <w:rsid w:val="00EA7775"/>
    <w:rsid w:val="00EB7911"/>
    <w:rsid w:val="00EC0EDD"/>
    <w:rsid w:val="00EC60D8"/>
    <w:rsid w:val="00EC6F41"/>
    <w:rsid w:val="00EC7F68"/>
    <w:rsid w:val="00ED62AF"/>
    <w:rsid w:val="00EE298A"/>
    <w:rsid w:val="00EF2AA5"/>
    <w:rsid w:val="00F00261"/>
    <w:rsid w:val="00F0599C"/>
    <w:rsid w:val="00F05FAA"/>
    <w:rsid w:val="00F1258D"/>
    <w:rsid w:val="00F17906"/>
    <w:rsid w:val="00F209A6"/>
    <w:rsid w:val="00F26981"/>
    <w:rsid w:val="00F27C52"/>
    <w:rsid w:val="00F32D30"/>
    <w:rsid w:val="00F33069"/>
    <w:rsid w:val="00F37517"/>
    <w:rsid w:val="00F40F9B"/>
    <w:rsid w:val="00F65CF5"/>
    <w:rsid w:val="00F70CB7"/>
    <w:rsid w:val="00F73BEC"/>
    <w:rsid w:val="00F75983"/>
    <w:rsid w:val="00F84953"/>
    <w:rsid w:val="00FA02AD"/>
    <w:rsid w:val="00FB1819"/>
    <w:rsid w:val="00FB1994"/>
    <w:rsid w:val="00FD743D"/>
    <w:rsid w:val="00FE0827"/>
    <w:rsid w:val="00FF2FE0"/>
    <w:rsid w:val="00FF3B9C"/>
    <w:rsid w:val="00FF58AB"/>
    <w:rsid w:val="00FF59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4698D6-4D0D-40F8-A76C-9D1F4A449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251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 w:after="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8F7530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/>
      <w:b/>
      <w:bCs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 w:after="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5113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  <w:lang w:eastAsia="en-US"/>
    </w:rPr>
  </w:style>
  <w:style w:type="character" w:customStyle="1" w:styleId="Nagwek2Znak">
    <w:name w:val="Nagłówek 2 Znak"/>
    <w:link w:val="Nagwek2"/>
    <w:rsid w:val="008F7530"/>
    <w:rPr>
      <w:rFonts w:ascii="Cambria" w:hAnsi="Cambria"/>
      <w:b/>
      <w:bCs/>
      <w:color w:val="365F91"/>
      <w:sz w:val="26"/>
      <w:szCs w:val="26"/>
      <w:lang w:eastAsia="en-US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  <w:lang w:eastAsia="en-US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5B8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1B5768"/>
    <w:rPr>
      <w:color w:val="808080"/>
    </w:rPr>
  </w:style>
  <w:style w:type="paragraph" w:customStyle="1" w:styleId="Domylne">
    <w:name w:val="Domyślne"/>
    <w:uiPriority w:val="99"/>
    <w:rsid w:val="00D2288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List0">
    <w:name w:val="List 0"/>
    <w:basedOn w:val="Bezlisty"/>
    <w:rsid w:val="00872398"/>
    <w:pPr>
      <w:numPr>
        <w:numId w:val="14"/>
      </w:numPr>
    </w:pPr>
  </w:style>
  <w:style w:type="paragraph" w:customStyle="1" w:styleId="Tre">
    <w:name w:val="Treść"/>
    <w:rsid w:val="006A25F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Kreski">
    <w:name w:val="Kreski"/>
    <w:rsid w:val="006A25F8"/>
    <w:pPr>
      <w:numPr>
        <w:numId w:val="15"/>
      </w:numPr>
    </w:pPr>
  </w:style>
  <w:style w:type="paragraph" w:customStyle="1" w:styleId="Styl1">
    <w:name w:val="Styl1"/>
    <w:basedOn w:val="Normalny"/>
    <w:next w:val="Listapunktowana2"/>
    <w:autoRedefine/>
    <w:rsid w:val="00260A31"/>
    <w:pPr>
      <w:numPr>
        <w:numId w:val="16"/>
      </w:numPr>
      <w:spacing w:after="120" w:line="240" w:lineRule="auto"/>
      <w:ind w:left="867" w:hanging="357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260A31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Pogrubienie">
    <w:name w:val="Strong"/>
    <w:qFormat/>
    <w:rsid w:val="00260A31"/>
    <w:rPr>
      <w:rFonts w:cs="Times New Roman"/>
      <w:b/>
    </w:rPr>
  </w:style>
  <w:style w:type="paragraph" w:styleId="Tekstpodstawowywcity3">
    <w:name w:val="Body Text Indent 3"/>
    <w:basedOn w:val="Normalny"/>
    <w:link w:val="Tekstpodstawowywcity3Znak"/>
    <w:semiHidden/>
    <w:rsid w:val="00260A31"/>
    <w:pPr>
      <w:spacing w:after="120"/>
      <w:ind w:left="540"/>
      <w:jc w:val="both"/>
    </w:pPr>
    <w:rPr>
      <w:rFonts w:ascii="Times New Roman" w:eastAsia="Times New Roman" w:hAnsi="Times New Roman"/>
      <w:bCs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260A31"/>
    <w:rPr>
      <w:rFonts w:ascii="Times New Roman" w:eastAsia="Times New Roman" w:hAnsi="Times New Roman"/>
      <w:bCs/>
      <w:sz w:val="24"/>
      <w:szCs w:val="24"/>
    </w:rPr>
  </w:style>
  <w:style w:type="paragraph" w:styleId="Listapunktowana2">
    <w:name w:val="List Bullet 2"/>
    <w:basedOn w:val="Normalny"/>
    <w:uiPriority w:val="99"/>
    <w:semiHidden/>
    <w:unhideWhenUsed/>
    <w:rsid w:val="00260A31"/>
    <w:pPr>
      <w:tabs>
        <w:tab w:val="num" w:pos="720"/>
      </w:tabs>
      <w:ind w:left="720" w:hanging="36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F33069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unhideWhenUsed/>
    <w:rsid w:val="00685A7E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85A7E"/>
    <w:rPr>
      <w:rFonts w:ascii="Times New Roman" w:eastAsia="Times New Roman" w:hAnsi="Times New Roman"/>
    </w:rPr>
  </w:style>
  <w:style w:type="character" w:customStyle="1" w:styleId="A0">
    <w:name w:val="A0"/>
    <w:uiPriority w:val="99"/>
    <w:rsid w:val="00CA2D3E"/>
    <w:rPr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357E4E"/>
  </w:style>
  <w:style w:type="character" w:customStyle="1" w:styleId="Nagwek6Znak">
    <w:name w:val="Nagłówek 6 Znak"/>
    <w:basedOn w:val="Domylnaczcionkaakapitu"/>
    <w:link w:val="Nagwek6"/>
    <w:uiPriority w:val="9"/>
    <w:semiHidden/>
    <w:rsid w:val="00A51135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743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743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74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3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debinski@amz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.debinski@amz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.debinski@amz.pl" TargetMode="Externa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jpeg"/><Relationship Id="rId1" Type="http://schemas.openxmlformats.org/officeDocument/2006/relationships/hyperlink" Target="http://www.google.pl/url?sa=i&amp;rct=j&amp;q=&amp;esrc=s&amp;source=images&amp;cd=&amp;cad=rja&amp;uact=8&amp;ved=0CAMQjRw&amp;url=http://pl.wikipedia.org/wiki/Program_Operacyjny_Inteligentny_Rozw%C3%B3j_2014-2020&amp;ei=uMU0VfzwCYH_ygOuwICIBw&amp;bvm=bv.91071109,d.bGQ&amp;psig=AFQjCNGF_HaBDRFPOdfvHyZho4fC8Q-KWA&amp;ust=1429608248211845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7854C-DEA9-4065-A21B-689A8209F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661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4618</CharactersWithSpaces>
  <SharedDoc>false</SharedDoc>
  <HLinks>
    <vt:vector size="42" baseType="variant">
      <vt:variant>
        <vt:i4>4915211</vt:i4>
      </vt:variant>
      <vt:variant>
        <vt:i4>15</vt:i4>
      </vt:variant>
      <vt:variant>
        <vt:i4>0</vt:i4>
      </vt:variant>
      <vt:variant>
        <vt:i4>5</vt:i4>
      </vt:variant>
      <vt:variant>
        <vt:lpwstr>http://www.sauletech.com/</vt:lpwstr>
      </vt:variant>
      <vt:variant>
        <vt:lpwstr/>
      </vt:variant>
      <vt:variant>
        <vt:i4>2949126</vt:i4>
      </vt:variant>
      <vt:variant>
        <vt:i4>12</vt:i4>
      </vt:variant>
      <vt:variant>
        <vt:i4>0</vt:i4>
      </vt:variant>
      <vt:variant>
        <vt:i4>5</vt:i4>
      </vt:variant>
      <vt:variant>
        <vt:lpwstr>mailto:artur@suauletech.com</vt:lpwstr>
      </vt:variant>
      <vt:variant>
        <vt:lpwstr/>
      </vt:variant>
      <vt:variant>
        <vt:i4>4915211</vt:i4>
      </vt:variant>
      <vt:variant>
        <vt:i4>9</vt:i4>
      </vt:variant>
      <vt:variant>
        <vt:i4>0</vt:i4>
      </vt:variant>
      <vt:variant>
        <vt:i4>5</vt:i4>
      </vt:variant>
      <vt:variant>
        <vt:lpwstr>http://www.sauletech.com/</vt:lpwstr>
      </vt:variant>
      <vt:variant>
        <vt:lpwstr/>
      </vt:variant>
      <vt:variant>
        <vt:i4>1245229</vt:i4>
      </vt:variant>
      <vt:variant>
        <vt:i4>6</vt:i4>
      </vt:variant>
      <vt:variant>
        <vt:i4>0</vt:i4>
      </vt:variant>
      <vt:variant>
        <vt:i4>5</vt:i4>
      </vt:variant>
      <vt:variant>
        <vt:lpwstr>mailto:office@sauletech.com</vt:lpwstr>
      </vt:variant>
      <vt:variant>
        <vt:lpwstr/>
      </vt:variant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https://www.poir.gov.pl/strony/o-programie/promocja/zasady-promocji-i-oznakowania-projektow-w-programie/</vt:lpwstr>
      </vt:variant>
      <vt:variant>
        <vt:lpwstr/>
      </vt:variant>
      <vt:variant>
        <vt:i4>3276891</vt:i4>
      </vt:variant>
      <vt:variant>
        <vt:i4>6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MQjRw&amp;url=http%3A%2F%2Fpl.wikipedia.org%2Fwiki%2FProgram_Operacyjny_Inteligentny_Rozw%25C3%25B3j_2014-2020&amp;ei=uMU0VfzwCYH_ygOuwICIBw&amp;bvm=bv.91071109,d.bGQ&amp;psig=AFQjCNGF_HaBDRFPOdfvHyZho4fC8Q-KWA&amp;ust=1429608248211845</vt:lpwstr>
      </vt:variant>
      <vt:variant>
        <vt:lpwstr/>
      </vt:variant>
      <vt:variant>
        <vt:i4>5242975</vt:i4>
      </vt:variant>
      <vt:variant>
        <vt:i4>0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cQjRw&amp;url=http%3A%2F%2Fpl.wikipedia.org%2Fwiki%2FProgram_Operacyjny_Inteligentny_Rozw%25C3%25B3j_2014-2020&amp;ei=pMU0VaerKqTgywPDloC4CA&amp;bvm=bv.91071109,d.bGQ&amp;psig=AFQjCNFzSkfG_UxFxdyPT5LKhzbleVsglA&amp;ust=1429608248575453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mbukowie</dc:creator>
  <cp:lastModifiedBy>Edyta Fabisiak</cp:lastModifiedBy>
  <cp:revision>9</cp:revision>
  <cp:lastPrinted>2015-04-22T11:17:00Z</cp:lastPrinted>
  <dcterms:created xsi:type="dcterms:W3CDTF">2019-02-13T09:30:00Z</dcterms:created>
  <dcterms:modified xsi:type="dcterms:W3CDTF">2019-02-13T12:18:00Z</dcterms:modified>
</cp:coreProperties>
</file>